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C21D3B" w14:textId="748327EE" w:rsidR="00B76F9E" w:rsidRPr="00C5072F" w:rsidRDefault="00B76F9E" w:rsidP="00B76F9E">
      <w:pPr>
        <w:pStyle w:val="Default"/>
        <w:rPr>
          <w:rFonts w:ascii="Calibri" w:hAnsi="Calibri" w:cs="Times New Roman"/>
          <w:color w:val="auto"/>
        </w:rPr>
      </w:pPr>
    </w:p>
    <w:p w14:paraId="6FE84356" w14:textId="77777777" w:rsidR="00B76F9E" w:rsidRPr="00C5072F" w:rsidRDefault="00B76F9E" w:rsidP="00B76F9E">
      <w:pPr>
        <w:pStyle w:val="Default"/>
        <w:rPr>
          <w:rFonts w:ascii="Calibri" w:hAnsi="Calibri" w:cs="Times New Roman"/>
          <w:color w:val="auto"/>
        </w:rPr>
      </w:pPr>
    </w:p>
    <w:p w14:paraId="3C6C3174" w14:textId="77777777" w:rsidR="00B76F9E" w:rsidRPr="00C5072F" w:rsidRDefault="00B76F9E" w:rsidP="00B76F9E">
      <w:pPr>
        <w:pStyle w:val="Default"/>
        <w:rPr>
          <w:rFonts w:ascii="Calibri" w:hAnsi="Calibri" w:cs="Times New Roman"/>
          <w:color w:val="auto"/>
        </w:rPr>
      </w:pPr>
    </w:p>
    <w:p w14:paraId="1DB208AF" w14:textId="77777777" w:rsidR="00B76F9E" w:rsidRPr="00C5072F" w:rsidRDefault="00B76F9E" w:rsidP="00B76F9E">
      <w:pPr>
        <w:pStyle w:val="Default"/>
        <w:rPr>
          <w:rFonts w:ascii="Calibri" w:hAnsi="Calibri" w:cs="Times New Roman"/>
          <w:color w:val="auto"/>
        </w:rPr>
      </w:pPr>
    </w:p>
    <w:p w14:paraId="5203D75F" w14:textId="77777777" w:rsidR="00B76F9E" w:rsidRPr="00C5072F" w:rsidRDefault="00B76F9E" w:rsidP="00B76F9E">
      <w:pPr>
        <w:pStyle w:val="Default"/>
        <w:rPr>
          <w:rFonts w:ascii="Calibri" w:hAnsi="Calibri" w:cs="Times New Roman"/>
          <w:color w:val="auto"/>
        </w:rPr>
      </w:pPr>
    </w:p>
    <w:p w14:paraId="786A4162" w14:textId="77777777" w:rsidR="00B76F9E" w:rsidRPr="00C5072F" w:rsidRDefault="00B76F9E" w:rsidP="00B76F9E">
      <w:pPr>
        <w:pStyle w:val="Default"/>
        <w:rPr>
          <w:rFonts w:ascii="Calibri" w:hAnsi="Calibri" w:cs="Times New Roman"/>
          <w:color w:val="auto"/>
        </w:rPr>
      </w:pPr>
    </w:p>
    <w:p w14:paraId="3DE7A9A7" w14:textId="29BC5D4F" w:rsidR="00DB1AD7" w:rsidRDefault="00DB1AD7" w:rsidP="00C2014F">
      <w:pPr>
        <w:pStyle w:val="Default"/>
        <w:spacing w:after="120"/>
        <w:jc w:val="center"/>
        <w:rPr>
          <w:rFonts w:ascii="Calibri" w:hAnsi="Calibri" w:cs="Times New Roman"/>
          <w:b/>
          <w:i/>
          <w:iCs/>
          <w:color w:val="auto"/>
          <w:sz w:val="36"/>
          <w:highlight w:val="yellow"/>
        </w:rPr>
      </w:pPr>
      <w:r>
        <w:rPr>
          <w:rFonts w:ascii="Calibri" w:hAnsi="Calibri" w:cs="Times New Roman"/>
          <w:b/>
          <w:i/>
          <w:iCs/>
          <w:color w:val="auto"/>
          <w:sz w:val="36"/>
          <w:highlight w:val="yellow"/>
        </w:rPr>
        <w:t>Current Draft Version</w:t>
      </w:r>
    </w:p>
    <w:p w14:paraId="0AA74325" w14:textId="0595B865" w:rsidR="00B76F9E" w:rsidRPr="00C2014F" w:rsidRDefault="00C2014F" w:rsidP="00C2014F">
      <w:pPr>
        <w:pStyle w:val="Default"/>
        <w:spacing w:after="120"/>
        <w:jc w:val="center"/>
        <w:rPr>
          <w:rFonts w:ascii="Calibri" w:hAnsi="Calibri" w:cs="Times New Roman"/>
          <w:b/>
          <w:i/>
          <w:iCs/>
          <w:color w:val="auto"/>
          <w:sz w:val="36"/>
        </w:rPr>
      </w:pPr>
      <w:r w:rsidRPr="005D5E37">
        <w:rPr>
          <w:rFonts w:ascii="Calibri" w:hAnsi="Calibri" w:cs="Times New Roman"/>
          <w:b/>
          <w:i/>
          <w:iCs/>
          <w:color w:val="auto"/>
          <w:sz w:val="36"/>
          <w:highlight w:val="yellow"/>
        </w:rPr>
        <w:t xml:space="preserve"> RFP for S</w:t>
      </w:r>
      <w:r w:rsidRPr="00DB1AD7">
        <w:rPr>
          <w:rFonts w:ascii="Calibri" w:hAnsi="Calibri" w:cs="Times New Roman"/>
          <w:b/>
          <w:i/>
          <w:iCs/>
          <w:color w:val="auto"/>
          <w:sz w:val="36"/>
          <w:highlight w:val="yellow"/>
        </w:rPr>
        <w:t>E</w:t>
      </w:r>
      <w:r w:rsidR="00DB1AD7" w:rsidRPr="00DB1AD7">
        <w:rPr>
          <w:rFonts w:ascii="Calibri" w:hAnsi="Calibri" w:cs="Times New Roman"/>
          <w:b/>
          <w:i/>
          <w:iCs/>
          <w:color w:val="auto"/>
          <w:sz w:val="36"/>
          <w:highlight w:val="yellow"/>
        </w:rPr>
        <w:t>IS</w:t>
      </w:r>
    </w:p>
    <w:p w14:paraId="4DC78DC0" w14:textId="77777777" w:rsidR="00B76F9E" w:rsidRPr="00C5072F" w:rsidRDefault="00B76F9E" w:rsidP="00B76F9E">
      <w:pPr>
        <w:pStyle w:val="Default"/>
        <w:spacing w:after="120"/>
        <w:rPr>
          <w:rFonts w:ascii="Calibri" w:hAnsi="Calibri" w:cs="Times New Roman"/>
          <w:b/>
          <w:color w:val="auto"/>
          <w:sz w:val="36"/>
        </w:rPr>
      </w:pPr>
    </w:p>
    <w:p w14:paraId="7B95D823" w14:textId="77777777" w:rsidR="00B76F9E" w:rsidRPr="00C5072F" w:rsidRDefault="00B76F9E" w:rsidP="00B76F9E">
      <w:pPr>
        <w:pStyle w:val="Default"/>
        <w:spacing w:after="120"/>
        <w:rPr>
          <w:rFonts w:ascii="Calibri" w:hAnsi="Calibri" w:cs="Times New Roman"/>
          <w:b/>
          <w:color w:val="auto"/>
          <w:sz w:val="36"/>
        </w:rPr>
      </w:pPr>
    </w:p>
    <w:p w14:paraId="3E91AB4E" w14:textId="77777777" w:rsidR="00B76F9E" w:rsidRPr="00C5072F" w:rsidRDefault="00B76F9E" w:rsidP="00B76F9E">
      <w:pPr>
        <w:pStyle w:val="Default"/>
        <w:spacing w:after="120"/>
        <w:jc w:val="center"/>
        <w:rPr>
          <w:rFonts w:ascii="Calibri" w:hAnsi="Calibri" w:cs="Times New Roman"/>
          <w:b/>
          <w:color w:val="auto"/>
          <w:sz w:val="36"/>
        </w:rPr>
      </w:pPr>
      <w:r w:rsidRPr="00C5072F">
        <w:rPr>
          <w:rFonts w:ascii="Calibri" w:hAnsi="Calibri" w:cs="Times New Roman"/>
          <w:b/>
          <w:color w:val="auto"/>
          <w:sz w:val="36"/>
        </w:rPr>
        <w:t>Request for Proposals (RFP)</w:t>
      </w:r>
    </w:p>
    <w:p w14:paraId="73230D28" w14:textId="50F34D53" w:rsidR="00244DFD" w:rsidRDefault="00B76F9E" w:rsidP="00B76F9E">
      <w:pPr>
        <w:pStyle w:val="Default"/>
        <w:spacing w:after="120"/>
        <w:jc w:val="center"/>
        <w:rPr>
          <w:rFonts w:ascii="Calibri" w:hAnsi="Calibri" w:cs="Times New Roman"/>
          <w:b/>
          <w:color w:val="auto"/>
          <w:sz w:val="36"/>
        </w:rPr>
      </w:pPr>
      <w:r w:rsidRPr="00C5072F">
        <w:rPr>
          <w:rFonts w:ascii="Calibri" w:hAnsi="Calibri" w:cs="Times New Roman"/>
          <w:b/>
          <w:color w:val="auto"/>
          <w:sz w:val="36"/>
        </w:rPr>
        <w:t xml:space="preserve">to Prepare a </w:t>
      </w:r>
      <w:r w:rsidR="00322136">
        <w:rPr>
          <w:rFonts w:ascii="Calibri" w:hAnsi="Calibri" w:cs="Times New Roman"/>
          <w:b/>
          <w:color w:val="auto"/>
          <w:sz w:val="36"/>
        </w:rPr>
        <w:t xml:space="preserve">Supplemental </w:t>
      </w:r>
      <w:r w:rsidRPr="00C5072F">
        <w:rPr>
          <w:rFonts w:ascii="Calibri" w:hAnsi="Calibri" w:cs="Times New Roman"/>
          <w:b/>
          <w:color w:val="auto"/>
          <w:sz w:val="36"/>
        </w:rPr>
        <w:t>Environmental Impact</w:t>
      </w:r>
    </w:p>
    <w:p w14:paraId="75659B16" w14:textId="20EA5427" w:rsidR="00B76F9E" w:rsidRPr="00C5072F" w:rsidRDefault="00B76F9E" w:rsidP="00B76F9E">
      <w:pPr>
        <w:pStyle w:val="Default"/>
        <w:spacing w:after="120"/>
        <w:jc w:val="center"/>
        <w:rPr>
          <w:rFonts w:ascii="Calibri" w:hAnsi="Calibri" w:cs="Times New Roman"/>
          <w:b/>
          <w:color w:val="auto"/>
          <w:sz w:val="36"/>
        </w:rPr>
      </w:pPr>
      <w:r w:rsidRPr="00C5072F">
        <w:rPr>
          <w:rFonts w:ascii="Calibri" w:hAnsi="Calibri" w:cs="Times New Roman"/>
          <w:b/>
          <w:color w:val="auto"/>
          <w:sz w:val="36"/>
        </w:rPr>
        <w:t xml:space="preserve">Statement </w:t>
      </w:r>
      <w:r w:rsidR="00BE7332">
        <w:rPr>
          <w:rFonts w:ascii="Calibri" w:hAnsi="Calibri" w:cs="Times New Roman"/>
          <w:b/>
          <w:color w:val="auto"/>
          <w:sz w:val="36"/>
        </w:rPr>
        <w:t>f</w:t>
      </w:r>
      <w:r w:rsidRPr="00C5072F">
        <w:rPr>
          <w:rFonts w:ascii="Calibri" w:hAnsi="Calibri" w:cs="Times New Roman"/>
          <w:b/>
          <w:color w:val="auto"/>
          <w:sz w:val="36"/>
        </w:rPr>
        <w:t>o</w:t>
      </w:r>
      <w:r w:rsidR="00BE7332">
        <w:rPr>
          <w:rFonts w:ascii="Calibri" w:hAnsi="Calibri" w:cs="Times New Roman"/>
          <w:b/>
          <w:color w:val="auto"/>
          <w:sz w:val="36"/>
        </w:rPr>
        <w:t>r</w:t>
      </w:r>
    </w:p>
    <w:p w14:paraId="55FB8D55" w14:textId="77777777" w:rsidR="00B76F9E" w:rsidRPr="00C5072F" w:rsidRDefault="00B76F9E" w:rsidP="00B76F9E">
      <w:pPr>
        <w:pStyle w:val="Default"/>
        <w:spacing w:after="120"/>
        <w:jc w:val="center"/>
        <w:rPr>
          <w:rFonts w:ascii="Calibri" w:hAnsi="Calibri" w:cs="Times New Roman"/>
          <w:b/>
          <w:color w:val="auto"/>
          <w:sz w:val="36"/>
        </w:rPr>
      </w:pPr>
      <w:r w:rsidRPr="00C5072F">
        <w:rPr>
          <w:rFonts w:ascii="Calibri" w:hAnsi="Calibri" w:cs="Times New Roman"/>
          <w:b/>
          <w:color w:val="auto"/>
          <w:sz w:val="36"/>
        </w:rPr>
        <w:t xml:space="preserve"> an Incidental Take Permit and Associated Habitat</w:t>
      </w:r>
    </w:p>
    <w:p w14:paraId="2E69D6EA" w14:textId="77777777" w:rsidR="00B76F9E" w:rsidRPr="00C5072F" w:rsidRDefault="00B76F9E" w:rsidP="00B76F9E">
      <w:pPr>
        <w:pStyle w:val="Default"/>
        <w:spacing w:after="120"/>
        <w:jc w:val="center"/>
        <w:rPr>
          <w:rFonts w:ascii="Calibri" w:hAnsi="Calibri" w:cs="Times New Roman"/>
          <w:b/>
          <w:color w:val="auto"/>
          <w:sz w:val="36"/>
        </w:rPr>
      </w:pPr>
      <w:r w:rsidRPr="00C5072F">
        <w:rPr>
          <w:rFonts w:ascii="Calibri" w:hAnsi="Calibri" w:cs="Times New Roman"/>
          <w:b/>
          <w:color w:val="auto"/>
          <w:sz w:val="36"/>
        </w:rPr>
        <w:t xml:space="preserve">Conservation Plan  </w:t>
      </w:r>
    </w:p>
    <w:p w14:paraId="2D668B1A" w14:textId="77777777" w:rsidR="00B76F9E" w:rsidRPr="00C5072F" w:rsidRDefault="00B76F9E" w:rsidP="00B76F9E">
      <w:pPr>
        <w:pStyle w:val="Default"/>
        <w:spacing w:after="120"/>
        <w:jc w:val="center"/>
        <w:rPr>
          <w:rFonts w:ascii="Calibri" w:hAnsi="Calibri" w:cs="Times New Roman"/>
          <w:b/>
          <w:color w:val="auto"/>
          <w:sz w:val="36"/>
        </w:rPr>
      </w:pPr>
      <w:r w:rsidRPr="00C5072F">
        <w:rPr>
          <w:rFonts w:ascii="Calibri" w:hAnsi="Calibri" w:cs="Times New Roman"/>
          <w:b/>
          <w:color w:val="auto"/>
          <w:sz w:val="36"/>
        </w:rPr>
        <w:t xml:space="preserve">for the Nebraska Public Power District R-Project </w:t>
      </w:r>
    </w:p>
    <w:p w14:paraId="51F331D8" w14:textId="77777777" w:rsidR="00B76F9E" w:rsidRPr="00C5072F" w:rsidRDefault="00B76F9E" w:rsidP="00B76F9E">
      <w:pPr>
        <w:pStyle w:val="Default"/>
        <w:spacing w:after="120"/>
        <w:jc w:val="center"/>
        <w:rPr>
          <w:rFonts w:ascii="Calibri" w:hAnsi="Calibri" w:cs="Times New Roman"/>
          <w:b/>
          <w:color w:val="auto"/>
          <w:sz w:val="36"/>
        </w:rPr>
      </w:pPr>
    </w:p>
    <w:p w14:paraId="79CC1DA8" w14:textId="77777777" w:rsidR="00B76F9E" w:rsidRPr="00C5072F" w:rsidRDefault="00B76F9E" w:rsidP="00B76F9E">
      <w:pPr>
        <w:pStyle w:val="Default"/>
        <w:rPr>
          <w:rFonts w:ascii="Calibri" w:hAnsi="Calibri" w:cs="Times New Roman"/>
          <w:bCs/>
          <w:color w:val="auto"/>
        </w:rPr>
      </w:pPr>
    </w:p>
    <w:p w14:paraId="269AAF58" w14:textId="77777777" w:rsidR="00B76F9E" w:rsidRPr="00C5072F" w:rsidRDefault="00B76F9E" w:rsidP="00B76F9E">
      <w:pPr>
        <w:pStyle w:val="Default"/>
        <w:rPr>
          <w:rFonts w:ascii="Calibri" w:hAnsi="Calibri" w:cs="Times New Roman"/>
          <w:bCs/>
        </w:rPr>
      </w:pPr>
    </w:p>
    <w:p w14:paraId="17457972" w14:textId="77777777" w:rsidR="00B76F9E" w:rsidRPr="00C5072F" w:rsidRDefault="00B76F9E" w:rsidP="00B76F9E">
      <w:pPr>
        <w:pStyle w:val="Default"/>
        <w:rPr>
          <w:rFonts w:ascii="Calibri" w:hAnsi="Calibri" w:cs="Times New Roman"/>
          <w:bCs/>
        </w:rPr>
      </w:pPr>
    </w:p>
    <w:p w14:paraId="5F50BFE9" w14:textId="77777777" w:rsidR="00B76F9E" w:rsidRPr="00C5072F" w:rsidRDefault="00B76F9E" w:rsidP="00B76F9E">
      <w:pPr>
        <w:pStyle w:val="Default"/>
        <w:rPr>
          <w:rFonts w:ascii="Calibri" w:hAnsi="Calibri" w:cs="Times New Roman"/>
          <w:bCs/>
        </w:rPr>
      </w:pPr>
    </w:p>
    <w:p w14:paraId="37DF4202" w14:textId="77777777" w:rsidR="00B76F9E" w:rsidRPr="00C5072F" w:rsidRDefault="00B76F9E" w:rsidP="00B76F9E">
      <w:pPr>
        <w:pStyle w:val="Default"/>
        <w:rPr>
          <w:rFonts w:ascii="Calibri" w:hAnsi="Calibri" w:cs="Times New Roman"/>
          <w:bCs/>
        </w:rPr>
      </w:pPr>
    </w:p>
    <w:p w14:paraId="0AF423F1" w14:textId="77777777" w:rsidR="00B76F9E" w:rsidRPr="00C5072F" w:rsidRDefault="00B76F9E" w:rsidP="00B76F9E">
      <w:pPr>
        <w:pStyle w:val="Default"/>
        <w:rPr>
          <w:rFonts w:ascii="Calibri" w:hAnsi="Calibri" w:cs="Times New Roman"/>
          <w:bCs/>
        </w:rPr>
      </w:pPr>
    </w:p>
    <w:p w14:paraId="53138687" w14:textId="77777777" w:rsidR="00B76F9E" w:rsidRPr="00C5072F" w:rsidRDefault="00B76F9E" w:rsidP="00B76F9E">
      <w:pPr>
        <w:pStyle w:val="Default"/>
        <w:rPr>
          <w:rFonts w:ascii="Calibri" w:hAnsi="Calibri" w:cs="Times New Roman"/>
          <w:bCs/>
        </w:rPr>
      </w:pPr>
    </w:p>
    <w:p w14:paraId="2F1CC8CD" w14:textId="77777777" w:rsidR="00B76F9E" w:rsidRPr="00C5072F" w:rsidRDefault="00B76F9E" w:rsidP="00B76F9E">
      <w:pPr>
        <w:pStyle w:val="Default"/>
        <w:rPr>
          <w:rFonts w:ascii="Calibri" w:hAnsi="Calibri" w:cs="Times New Roman"/>
          <w:bCs/>
        </w:rPr>
      </w:pPr>
    </w:p>
    <w:p w14:paraId="7E503F8E" w14:textId="77777777" w:rsidR="00B76F9E" w:rsidRPr="00C5072F" w:rsidRDefault="00B76F9E" w:rsidP="00B76F9E">
      <w:pPr>
        <w:pStyle w:val="Default"/>
        <w:rPr>
          <w:rFonts w:ascii="Calibri" w:hAnsi="Calibri" w:cs="Times New Roman"/>
          <w:bCs/>
        </w:rPr>
      </w:pPr>
    </w:p>
    <w:p w14:paraId="67A317AE" w14:textId="77777777" w:rsidR="00B76F9E" w:rsidRPr="00C5072F" w:rsidRDefault="00B76F9E" w:rsidP="00B76F9E">
      <w:pPr>
        <w:pStyle w:val="Default"/>
        <w:rPr>
          <w:rFonts w:ascii="Calibri" w:hAnsi="Calibri" w:cs="Times New Roman"/>
          <w:bCs/>
        </w:rPr>
      </w:pPr>
    </w:p>
    <w:p w14:paraId="76D05A08" w14:textId="77777777" w:rsidR="00B76F9E" w:rsidRPr="00C5072F" w:rsidRDefault="00B76F9E" w:rsidP="00B76F9E">
      <w:pPr>
        <w:pStyle w:val="Default"/>
        <w:rPr>
          <w:rFonts w:ascii="Calibri" w:hAnsi="Calibri" w:cs="Times New Roman"/>
          <w:bCs/>
        </w:rPr>
      </w:pPr>
    </w:p>
    <w:p w14:paraId="321ACD5C" w14:textId="77777777" w:rsidR="00B76F9E" w:rsidRPr="00C5072F" w:rsidRDefault="00B76F9E" w:rsidP="00B76F9E">
      <w:pPr>
        <w:pStyle w:val="Default"/>
        <w:rPr>
          <w:rFonts w:ascii="Calibri" w:hAnsi="Calibri" w:cs="Times New Roman"/>
          <w:bCs/>
        </w:rPr>
      </w:pPr>
    </w:p>
    <w:p w14:paraId="4944FDFD" w14:textId="77777777" w:rsidR="00B76F9E" w:rsidRPr="00C5072F" w:rsidRDefault="00B76F9E" w:rsidP="00B76F9E">
      <w:pPr>
        <w:pStyle w:val="Default"/>
        <w:rPr>
          <w:rFonts w:ascii="Calibri" w:hAnsi="Calibri" w:cs="Times New Roman"/>
          <w:bCs/>
        </w:rPr>
      </w:pPr>
    </w:p>
    <w:p w14:paraId="76D0BC42" w14:textId="77777777" w:rsidR="00B76F9E" w:rsidRPr="00C5072F" w:rsidRDefault="00B76F9E" w:rsidP="00B76F9E">
      <w:pPr>
        <w:pStyle w:val="Default"/>
        <w:rPr>
          <w:rFonts w:ascii="Calibri" w:hAnsi="Calibri" w:cs="Times New Roman"/>
          <w:bCs/>
        </w:rPr>
      </w:pPr>
    </w:p>
    <w:p w14:paraId="40D318A7" w14:textId="77777777" w:rsidR="00B76F9E" w:rsidRPr="00C5072F" w:rsidRDefault="00B76F9E" w:rsidP="00B76F9E">
      <w:pPr>
        <w:pStyle w:val="Default"/>
        <w:rPr>
          <w:rFonts w:ascii="Calibri" w:hAnsi="Calibri" w:cs="Times New Roman"/>
          <w:bCs/>
        </w:rPr>
      </w:pPr>
    </w:p>
    <w:p w14:paraId="7D658F10" w14:textId="77777777" w:rsidR="00B76F9E" w:rsidRPr="00C5072F" w:rsidRDefault="00B76F9E" w:rsidP="00B76F9E">
      <w:pPr>
        <w:pStyle w:val="Default"/>
        <w:rPr>
          <w:rFonts w:ascii="Calibri" w:hAnsi="Calibri" w:cs="Times New Roman"/>
          <w:bCs/>
        </w:rPr>
      </w:pPr>
    </w:p>
    <w:p w14:paraId="3C2E5532" w14:textId="77777777" w:rsidR="00B76F9E" w:rsidRPr="00C5072F" w:rsidRDefault="00B76F9E" w:rsidP="00B76F9E">
      <w:pPr>
        <w:pStyle w:val="Default"/>
        <w:rPr>
          <w:rFonts w:ascii="Calibri" w:hAnsi="Calibri" w:cs="Times New Roman"/>
          <w:bCs/>
        </w:rPr>
      </w:pPr>
    </w:p>
    <w:p w14:paraId="588726B8" w14:textId="77777777" w:rsidR="00B76F9E" w:rsidRPr="00C5072F" w:rsidRDefault="00B76F9E" w:rsidP="00B76F9E">
      <w:pPr>
        <w:pStyle w:val="Default"/>
        <w:rPr>
          <w:rFonts w:ascii="Calibri" w:hAnsi="Calibri" w:cs="Times New Roman"/>
          <w:bCs/>
        </w:rPr>
      </w:pPr>
    </w:p>
    <w:p w14:paraId="53E54C97" w14:textId="77777777" w:rsidR="00B76F9E" w:rsidRPr="00C5072F" w:rsidRDefault="00B76F9E" w:rsidP="00B76F9E">
      <w:pPr>
        <w:pStyle w:val="Default"/>
        <w:rPr>
          <w:rFonts w:ascii="Calibri" w:hAnsi="Calibri" w:cs="Times New Roman"/>
          <w:bCs/>
        </w:rPr>
      </w:pPr>
    </w:p>
    <w:p w14:paraId="1EB81E57" w14:textId="77777777" w:rsidR="00B76F9E" w:rsidRPr="00C5072F" w:rsidRDefault="00B76F9E" w:rsidP="00B76F9E">
      <w:pPr>
        <w:pStyle w:val="Default"/>
        <w:rPr>
          <w:rFonts w:ascii="Calibri" w:hAnsi="Calibri" w:cs="Times New Roman"/>
          <w:bCs/>
        </w:rPr>
      </w:pPr>
    </w:p>
    <w:p w14:paraId="1870AF26" w14:textId="77777777" w:rsidR="00B76F9E" w:rsidRPr="0043402B" w:rsidRDefault="00B76F9E" w:rsidP="00B76F9E">
      <w:pPr>
        <w:pStyle w:val="Heading1"/>
        <w:rPr>
          <w:rFonts w:ascii="Times New Roman" w:hAnsi="Times New Roman"/>
        </w:rPr>
      </w:pPr>
      <w:r w:rsidRPr="0043402B">
        <w:rPr>
          <w:rFonts w:ascii="Times New Roman" w:hAnsi="Times New Roman"/>
        </w:rPr>
        <w:t>INVITATION</w:t>
      </w:r>
    </w:p>
    <w:p w14:paraId="2A45AE7C" w14:textId="3BEF2BDB" w:rsidR="00677E9B" w:rsidRPr="0043402B" w:rsidRDefault="00677E9B" w:rsidP="0043402B">
      <w:pPr>
        <w:pStyle w:val="BodyText"/>
        <w:rPr>
          <w:rFonts w:ascii="Times New Roman" w:hAnsi="Times New Roman"/>
        </w:rPr>
      </w:pPr>
      <w:r w:rsidRPr="0043402B">
        <w:rPr>
          <w:rFonts w:ascii="Times New Roman" w:hAnsi="Times New Roman"/>
        </w:rPr>
        <w:t xml:space="preserve">The U.S. Fish and Wildlife Service (USFWS) is soliciting proposals for professional services for the preparation of </w:t>
      </w:r>
      <w:r w:rsidRPr="00547E9D">
        <w:rPr>
          <w:rFonts w:ascii="Times New Roman" w:hAnsi="Times New Roman"/>
        </w:rPr>
        <w:t>a Supplemental</w:t>
      </w:r>
      <w:r w:rsidRPr="0043402B">
        <w:rPr>
          <w:rFonts w:ascii="Times New Roman" w:hAnsi="Times New Roman"/>
        </w:rPr>
        <w:t xml:space="preserve"> Environmental Impact Statement (</w:t>
      </w:r>
      <w:r w:rsidRPr="00547E9D">
        <w:rPr>
          <w:rFonts w:ascii="Times New Roman" w:hAnsi="Times New Roman"/>
        </w:rPr>
        <w:t>SEIS</w:t>
      </w:r>
      <w:r w:rsidRPr="0043402B">
        <w:rPr>
          <w:rFonts w:ascii="Times New Roman" w:hAnsi="Times New Roman"/>
        </w:rPr>
        <w:t xml:space="preserve">) for an Incidental Take Permit (ITP) application and associated Habitat Conservation Plan (HCP) being </w:t>
      </w:r>
      <w:r w:rsidRPr="00547E9D">
        <w:rPr>
          <w:rFonts w:ascii="Times New Roman" w:hAnsi="Times New Roman"/>
        </w:rPr>
        <w:t>revised</w:t>
      </w:r>
      <w:r w:rsidRPr="0043402B">
        <w:rPr>
          <w:rFonts w:ascii="Times New Roman" w:hAnsi="Times New Roman"/>
        </w:rPr>
        <w:t xml:space="preserve"> by the Nebraska Public Power District (NPPD). NPPD is applying for an ITP from USFWS in association with the construction of portions of the NPPD R</w:t>
      </w:r>
      <w:r w:rsidRPr="0043402B">
        <w:rPr>
          <w:rFonts w:ascii="Times New Roman" w:hAnsi="Times New Roman"/>
        </w:rPr>
        <w:noBreakHyphen/>
        <w:t xml:space="preserve">Project. The R-Project is a </w:t>
      </w:r>
      <w:r w:rsidRPr="00547E9D">
        <w:rPr>
          <w:rFonts w:ascii="Times New Roman" w:hAnsi="Times New Roman"/>
        </w:rPr>
        <w:t>225</w:t>
      </w:r>
      <w:r w:rsidRPr="0043402B">
        <w:rPr>
          <w:rFonts w:ascii="Times New Roman" w:hAnsi="Times New Roman"/>
        </w:rPr>
        <w:t>-mile-long, 345-kV transmission line that will run from the NPPD Gerald Gentleman Station near Sutherland</w:t>
      </w:r>
      <w:r w:rsidRPr="00547E9D">
        <w:rPr>
          <w:rFonts w:ascii="Times New Roman" w:hAnsi="Times New Roman"/>
        </w:rPr>
        <w:t>, Nebraska</w:t>
      </w:r>
      <w:r w:rsidRPr="0043402B">
        <w:rPr>
          <w:rFonts w:ascii="Times New Roman" w:hAnsi="Times New Roman"/>
        </w:rPr>
        <w:t xml:space="preserve"> north to NPPD’s </w:t>
      </w:r>
      <w:r w:rsidRPr="00547E9D">
        <w:rPr>
          <w:rFonts w:ascii="Times New Roman" w:hAnsi="Times New Roman"/>
        </w:rPr>
        <w:t>expanded</w:t>
      </w:r>
      <w:r w:rsidRPr="0043402B">
        <w:rPr>
          <w:rFonts w:ascii="Times New Roman" w:hAnsi="Times New Roman"/>
        </w:rPr>
        <w:t xml:space="preserve"> substation east of </w:t>
      </w:r>
      <w:proofErr w:type="spellStart"/>
      <w:r w:rsidRPr="0043402B">
        <w:rPr>
          <w:rFonts w:ascii="Times New Roman" w:hAnsi="Times New Roman"/>
        </w:rPr>
        <w:t>Thedford</w:t>
      </w:r>
      <w:proofErr w:type="spellEnd"/>
      <w:r w:rsidRPr="00547E9D">
        <w:rPr>
          <w:rFonts w:ascii="Times New Roman" w:hAnsi="Times New Roman"/>
        </w:rPr>
        <w:t>, Nebraska</w:t>
      </w:r>
      <w:r w:rsidRPr="0043402B">
        <w:rPr>
          <w:rFonts w:ascii="Times New Roman" w:hAnsi="Times New Roman"/>
        </w:rPr>
        <w:t xml:space="preserve"> and then east to </w:t>
      </w:r>
      <w:commentRangeStart w:id="0"/>
      <w:r w:rsidRPr="00547E9D">
        <w:rPr>
          <w:rFonts w:ascii="Times New Roman" w:hAnsi="Times New Roman"/>
        </w:rPr>
        <w:t>connect with an existing transmission line</w:t>
      </w:r>
      <w:r w:rsidRPr="0043402B">
        <w:rPr>
          <w:rFonts w:ascii="Times New Roman" w:hAnsi="Times New Roman"/>
        </w:rPr>
        <w:t xml:space="preserve"> in </w:t>
      </w:r>
      <w:r w:rsidRPr="00547E9D">
        <w:rPr>
          <w:rFonts w:ascii="Times New Roman" w:hAnsi="Times New Roman"/>
        </w:rPr>
        <w:t>eastern</w:t>
      </w:r>
      <w:commentRangeEnd w:id="0"/>
      <w:r w:rsidR="00082DD5">
        <w:rPr>
          <w:rStyle w:val="CommentReference"/>
          <w:rFonts w:ascii="Times New Roman" w:hAnsi="Times New Roman" w:cs="Tms Rmn"/>
          <w:bCs w:val="0"/>
          <w:color w:val="auto"/>
        </w:rPr>
        <w:commentReference w:id="0"/>
      </w:r>
      <w:r w:rsidRPr="00547E9D">
        <w:rPr>
          <w:rFonts w:ascii="Times New Roman" w:hAnsi="Times New Roman"/>
        </w:rPr>
        <w:t xml:space="preserve"> Nebraska. The SEIS</w:t>
      </w:r>
      <w:r w:rsidRPr="0043402B">
        <w:rPr>
          <w:rFonts w:ascii="Times New Roman" w:hAnsi="Times New Roman"/>
        </w:rPr>
        <w:t xml:space="preserve"> will be prepared pursuant to the National Environmental Policy Act (NEPA) (42 U.S.C. §§ 4321-4347) and the Department of the Interior (DOI) and Council on Environmental Quality (CEQ) NEPA Implementing Procedures. </w:t>
      </w:r>
      <w:r w:rsidRPr="00547E9D">
        <w:rPr>
          <w:rFonts w:ascii="Times New Roman" w:hAnsi="Times New Roman"/>
        </w:rPr>
        <w:t>The SEIS</w:t>
      </w:r>
      <w:r w:rsidRPr="0043402B">
        <w:rPr>
          <w:rFonts w:ascii="Times New Roman" w:hAnsi="Times New Roman"/>
        </w:rPr>
        <w:t xml:space="preserve"> will </w:t>
      </w:r>
      <w:r w:rsidRPr="00547E9D">
        <w:rPr>
          <w:rFonts w:ascii="Times New Roman" w:hAnsi="Times New Roman"/>
        </w:rPr>
        <w:t>supplement USFWS’s Final Environmental Impact Statement (FEIS) issued in February 2019, which evaluated</w:t>
      </w:r>
      <w:r w:rsidRPr="0043402B">
        <w:rPr>
          <w:rFonts w:ascii="Times New Roman" w:hAnsi="Times New Roman"/>
        </w:rPr>
        <w:t xml:space="preserve"> the potential environmental impacts from USFWS issuing a proposed ITP to NPPD, under the authorities of section 10(a)(1)(B) of the federal Endangered Species Act of 1973, as amended (ESA).</w:t>
      </w:r>
    </w:p>
    <w:p w14:paraId="491643A8" w14:textId="3D9D4BC2" w:rsidR="00B76F9E" w:rsidRPr="0043402B" w:rsidRDefault="00B76F9E" w:rsidP="00B76F9E">
      <w:pPr>
        <w:pStyle w:val="Heading1"/>
        <w:rPr>
          <w:rFonts w:ascii="Times New Roman" w:hAnsi="Times New Roman"/>
        </w:rPr>
      </w:pPr>
      <w:r w:rsidRPr="0043402B">
        <w:rPr>
          <w:rFonts w:ascii="Times New Roman" w:hAnsi="Times New Roman"/>
        </w:rPr>
        <w:t xml:space="preserve">INTRODUCTION AND OVERVIEW </w:t>
      </w:r>
    </w:p>
    <w:p w14:paraId="56701DAD" w14:textId="0A59AAF2" w:rsidR="00E60AF6" w:rsidRPr="00547E9D" w:rsidRDefault="00E60AF6" w:rsidP="00AF29F3">
      <w:pPr>
        <w:pStyle w:val="Heading2"/>
      </w:pPr>
      <w:r w:rsidRPr="00547E9D">
        <w:t>Background</w:t>
      </w:r>
    </w:p>
    <w:p w14:paraId="32F81B68" w14:textId="77777777" w:rsidR="00677E9B" w:rsidRPr="00547E9D" w:rsidRDefault="00677E9B" w:rsidP="00677E9B">
      <w:pPr>
        <w:pStyle w:val="BodyText"/>
        <w:rPr>
          <w:rFonts w:ascii="Times New Roman" w:hAnsi="Times New Roman"/>
        </w:rPr>
      </w:pPr>
      <w:r w:rsidRPr="00547E9D">
        <w:rPr>
          <w:rFonts w:ascii="Times New Roman" w:hAnsi="Times New Roman"/>
        </w:rPr>
        <w:t xml:space="preserve">Because the R-Project will cross habitat of the threatened American burying beetle, NPPD sought an ITP under the ESA from USFWS. On June 12, 2019, after a permitting process spanning more than six years, which included USFWS’s issuance of the above mentioned FEIS, USFWS issued an ITP to NPPD for the R-Project. </w:t>
      </w:r>
    </w:p>
    <w:p w14:paraId="66D95D55" w14:textId="062F86ED" w:rsidR="00677E9B" w:rsidRPr="00547E9D" w:rsidRDefault="00677E9B" w:rsidP="00677E9B">
      <w:pPr>
        <w:pStyle w:val="BodyText"/>
        <w:rPr>
          <w:rFonts w:ascii="Times New Roman" w:hAnsi="Times New Roman"/>
        </w:rPr>
      </w:pPr>
      <w:r w:rsidRPr="00547E9D">
        <w:rPr>
          <w:rFonts w:ascii="Times New Roman" w:hAnsi="Times New Roman"/>
        </w:rPr>
        <w:t>In July 2019, a group of R-project opponents filed a lawsuit challenging USFWS’s decision under the ESA, NEPA, and the National Historic Preservation Act. On June 17, 2020, the U.S. District Court for the District of Colorado issued its decision. While the court found in favor of USFWS and NPPD on several counts, it identified certain discrete errors in USFWS’s decision-making process. The court thus vacated and remanded the ITP to USFWS for further proceedings consistent with the court’s order. On remand, there is a need to prepare an SEIS to address the issues identified by the court ruling and to address new information and changed circumstances, as relevant.</w:t>
      </w:r>
    </w:p>
    <w:p w14:paraId="7149DE3C" w14:textId="0A502F81" w:rsidR="00B76F9E" w:rsidRPr="0043402B" w:rsidRDefault="00B76F9E" w:rsidP="0043402B">
      <w:pPr>
        <w:pStyle w:val="BodyText"/>
        <w:rPr>
          <w:rFonts w:ascii="Times New Roman" w:hAnsi="Times New Roman"/>
        </w:rPr>
      </w:pPr>
      <w:r w:rsidRPr="0043402B">
        <w:rPr>
          <w:rFonts w:ascii="Times New Roman" w:hAnsi="Times New Roman"/>
        </w:rPr>
        <w:t xml:space="preserve">By way of this RFP, USFWS is soliciting proposals for the preparation of an </w:t>
      </w:r>
      <w:r w:rsidR="008C7779" w:rsidRPr="00547E9D">
        <w:rPr>
          <w:rFonts w:ascii="Times New Roman" w:hAnsi="Times New Roman"/>
        </w:rPr>
        <w:t>S</w:t>
      </w:r>
      <w:r w:rsidRPr="00547E9D">
        <w:rPr>
          <w:rFonts w:ascii="Times New Roman" w:hAnsi="Times New Roman"/>
        </w:rPr>
        <w:t>EIS</w:t>
      </w:r>
      <w:r w:rsidRPr="0043402B">
        <w:rPr>
          <w:rFonts w:ascii="Times New Roman" w:hAnsi="Times New Roman"/>
        </w:rPr>
        <w:t xml:space="preserve"> and related documents and services to address </w:t>
      </w:r>
      <w:r w:rsidR="008C7779" w:rsidRPr="00547E9D">
        <w:rPr>
          <w:rFonts w:ascii="Times New Roman" w:hAnsi="Times New Roman"/>
        </w:rPr>
        <w:t xml:space="preserve">the court’s remand decision and </w:t>
      </w:r>
      <w:r w:rsidR="007E14F3" w:rsidRPr="00547E9D">
        <w:rPr>
          <w:rFonts w:ascii="Times New Roman" w:hAnsi="Times New Roman"/>
        </w:rPr>
        <w:t xml:space="preserve">any updates to </w:t>
      </w:r>
      <w:r w:rsidRPr="0043402B">
        <w:rPr>
          <w:rFonts w:ascii="Times New Roman" w:hAnsi="Times New Roman"/>
        </w:rPr>
        <w:t>NPPD’s proposed ITP and HCP.</w:t>
      </w:r>
    </w:p>
    <w:p w14:paraId="1CDB2CEF" w14:textId="69468758" w:rsidR="00E456A6" w:rsidRPr="00547E9D" w:rsidRDefault="00E456A6" w:rsidP="00AF29F3">
      <w:pPr>
        <w:pStyle w:val="Heading2"/>
      </w:pPr>
      <w:r w:rsidRPr="00547E9D">
        <w:t>Process</w:t>
      </w:r>
      <w:r w:rsidR="00F83BF7" w:rsidRPr="00547E9D">
        <w:t xml:space="preserve"> Information </w:t>
      </w:r>
    </w:p>
    <w:p w14:paraId="547DDBEB" w14:textId="261E0370" w:rsidR="00B76F9E" w:rsidRPr="0043402B" w:rsidRDefault="00B76F9E" w:rsidP="0043402B">
      <w:pPr>
        <w:pStyle w:val="BodyText"/>
        <w:rPr>
          <w:rFonts w:ascii="Times New Roman" w:hAnsi="Times New Roman"/>
        </w:rPr>
      </w:pPr>
      <w:r w:rsidRPr="0043402B">
        <w:rPr>
          <w:rFonts w:ascii="Times New Roman" w:hAnsi="Times New Roman"/>
        </w:rPr>
        <w:t xml:space="preserve">The </w:t>
      </w:r>
      <w:r w:rsidR="007E14F3" w:rsidRPr="00547E9D">
        <w:rPr>
          <w:rFonts w:ascii="Times New Roman" w:hAnsi="Times New Roman"/>
        </w:rPr>
        <w:t>S</w:t>
      </w:r>
      <w:r w:rsidRPr="00547E9D">
        <w:rPr>
          <w:rFonts w:ascii="Times New Roman" w:hAnsi="Times New Roman"/>
        </w:rPr>
        <w:t>EIS</w:t>
      </w:r>
      <w:r w:rsidRPr="0043402B">
        <w:rPr>
          <w:rFonts w:ascii="Times New Roman" w:hAnsi="Times New Roman"/>
        </w:rPr>
        <w:t xml:space="preserve"> will be prepared under a third-party contractor </w:t>
      </w:r>
      <w:r w:rsidR="00677E9B" w:rsidRPr="00547E9D">
        <w:rPr>
          <w:rFonts w:ascii="Times New Roman" w:hAnsi="Times New Roman"/>
        </w:rPr>
        <w:t xml:space="preserve">(Contractor) </w:t>
      </w:r>
      <w:r w:rsidRPr="0043402B">
        <w:rPr>
          <w:rFonts w:ascii="Times New Roman" w:hAnsi="Times New Roman"/>
        </w:rPr>
        <w:t xml:space="preserve">arrangement executed by NPPD and the </w:t>
      </w:r>
      <w:r w:rsidR="00677E9B" w:rsidRPr="00547E9D">
        <w:rPr>
          <w:rFonts w:ascii="Times New Roman" w:hAnsi="Times New Roman"/>
        </w:rPr>
        <w:t>C</w:t>
      </w:r>
      <w:r w:rsidRPr="00547E9D">
        <w:rPr>
          <w:rFonts w:ascii="Times New Roman" w:hAnsi="Times New Roman"/>
        </w:rPr>
        <w:t>ontractor.</w:t>
      </w:r>
      <w:r w:rsidRPr="0043402B">
        <w:rPr>
          <w:rFonts w:ascii="Times New Roman" w:hAnsi="Times New Roman"/>
        </w:rPr>
        <w:t xml:space="preserve"> USFWS will select the </w:t>
      </w:r>
      <w:r w:rsidR="00677E9B" w:rsidRPr="00547E9D">
        <w:rPr>
          <w:rFonts w:ascii="Times New Roman" w:hAnsi="Times New Roman"/>
        </w:rPr>
        <w:t>C</w:t>
      </w:r>
      <w:r w:rsidRPr="00547E9D">
        <w:rPr>
          <w:rFonts w:ascii="Times New Roman" w:hAnsi="Times New Roman"/>
        </w:rPr>
        <w:t>ontractor</w:t>
      </w:r>
      <w:r w:rsidRPr="0043402B">
        <w:rPr>
          <w:rFonts w:ascii="Times New Roman" w:hAnsi="Times New Roman"/>
        </w:rPr>
        <w:t xml:space="preserve">, as described </w:t>
      </w:r>
      <w:r w:rsidRPr="0043402B">
        <w:rPr>
          <w:rFonts w:ascii="Times New Roman" w:hAnsi="Times New Roman"/>
        </w:rPr>
        <w:lastRenderedPageBreak/>
        <w:t xml:space="preserve">below, and will be responsible for providing technical direction to the </w:t>
      </w:r>
      <w:r w:rsidR="00677E9B" w:rsidRPr="00547E9D">
        <w:rPr>
          <w:rFonts w:ascii="Times New Roman" w:hAnsi="Times New Roman"/>
        </w:rPr>
        <w:t>C</w:t>
      </w:r>
      <w:r w:rsidRPr="00547E9D">
        <w:rPr>
          <w:rFonts w:ascii="Times New Roman" w:hAnsi="Times New Roman"/>
        </w:rPr>
        <w:t>ontractor</w:t>
      </w:r>
      <w:r w:rsidRPr="0043402B">
        <w:rPr>
          <w:rFonts w:ascii="Times New Roman" w:hAnsi="Times New Roman"/>
        </w:rPr>
        <w:t xml:space="preserve"> during the preparation of the </w:t>
      </w:r>
      <w:r w:rsidR="007E14F3" w:rsidRPr="00547E9D">
        <w:rPr>
          <w:rFonts w:ascii="Times New Roman" w:hAnsi="Times New Roman"/>
        </w:rPr>
        <w:t>S</w:t>
      </w:r>
      <w:r w:rsidRPr="00547E9D">
        <w:rPr>
          <w:rFonts w:ascii="Times New Roman" w:hAnsi="Times New Roman"/>
        </w:rPr>
        <w:t>EIS</w:t>
      </w:r>
      <w:r w:rsidRPr="0043402B">
        <w:rPr>
          <w:rFonts w:ascii="Times New Roman" w:hAnsi="Times New Roman"/>
        </w:rPr>
        <w:t xml:space="preserve"> and related documents. USFWS will</w:t>
      </w:r>
      <w:r w:rsidRPr="00547E9D">
        <w:rPr>
          <w:rFonts w:ascii="Times New Roman" w:hAnsi="Times New Roman"/>
        </w:rPr>
        <w:t xml:space="preserve"> </w:t>
      </w:r>
      <w:r w:rsidR="007E14F3" w:rsidRPr="00547E9D">
        <w:rPr>
          <w:rFonts w:ascii="Times New Roman" w:hAnsi="Times New Roman"/>
        </w:rPr>
        <w:t>continue to</w:t>
      </w:r>
      <w:r w:rsidR="007E14F3" w:rsidRPr="0043402B">
        <w:rPr>
          <w:rFonts w:ascii="Times New Roman" w:hAnsi="Times New Roman"/>
        </w:rPr>
        <w:t xml:space="preserve"> </w:t>
      </w:r>
      <w:r w:rsidRPr="0043402B">
        <w:rPr>
          <w:rFonts w:ascii="Times New Roman" w:hAnsi="Times New Roman"/>
        </w:rPr>
        <w:t xml:space="preserve">serve as the lead federal agency for the NEPA process. The </w:t>
      </w:r>
      <w:r w:rsidR="00677E9B" w:rsidRPr="00547E9D">
        <w:rPr>
          <w:rFonts w:ascii="Times New Roman" w:hAnsi="Times New Roman"/>
        </w:rPr>
        <w:t>C</w:t>
      </w:r>
      <w:r w:rsidRPr="00547E9D">
        <w:rPr>
          <w:rFonts w:ascii="Times New Roman" w:hAnsi="Times New Roman"/>
        </w:rPr>
        <w:t>ontract</w:t>
      </w:r>
      <w:r w:rsidRPr="0043402B">
        <w:rPr>
          <w:rFonts w:ascii="Times New Roman" w:hAnsi="Times New Roman"/>
        </w:rPr>
        <w:t xml:space="preserve"> will be executed pu</w:t>
      </w:r>
      <w:r w:rsidR="00E456A6" w:rsidRPr="0043402B">
        <w:rPr>
          <w:rFonts w:ascii="Times New Roman" w:hAnsi="Times New Roman"/>
        </w:rPr>
        <w:t>r</w:t>
      </w:r>
      <w:r w:rsidRPr="0043402B">
        <w:rPr>
          <w:rFonts w:ascii="Times New Roman" w:hAnsi="Times New Roman"/>
        </w:rPr>
        <w:t>suant to the third-party contracting procedures set forth in 40 C.F.R. § 1506.5(</w:t>
      </w:r>
      <w:r w:rsidR="00C47254" w:rsidRPr="00547E9D">
        <w:rPr>
          <w:rFonts w:ascii="Times New Roman" w:hAnsi="Times New Roman"/>
        </w:rPr>
        <w:t>b</w:t>
      </w:r>
      <w:r w:rsidRPr="00547E9D">
        <w:rPr>
          <w:rFonts w:ascii="Times New Roman" w:hAnsi="Times New Roman"/>
        </w:rPr>
        <w:t>)</w:t>
      </w:r>
      <w:r w:rsidR="008A7915" w:rsidRPr="00547E9D">
        <w:rPr>
          <w:rFonts w:ascii="Times New Roman" w:hAnsi="Times New Roman"/>
        </w:rPr>
        <w:t>.</w:t>
      </w:r>
      <w:r w:rsidR="008A7915" w:rsidRPr="0043402B">
        <w:rPr>
          <w:rFonts w:ascii="Times New Roman" w:hAnsi="Times New Roman"/>
        </w:rPr>
        <w:t xml:space="preserve"> </w:t>
      </w:r>
    </w:p>
    <w:p w14:paraId="4499A8E7" w14:textId="6669ACF9" w:rsidR="00B76F9E" w:rsidRPr="00714F28" w:rsidRDefault="00B76F9E" w:rsidP="0043402B">
      <w:pPr>
        <w:pStyle w:val="BodyText"/>
        <w:rPr>
          <w:rFonts w:ascii="Times New Roman" w:hAnsi="Times New Roman"/>
        </w:rPr>
      </w:pPr>
      <w:r w:rsidRPr="0043402B">
        <w:rPr>
          <w:rFonts w:ascii="Times New Roman" w:hAnsi="Times New Roman"/>
        </w:rPr>
        <w:t xml:space="preserve">USFWS is soliciting proposals through this RFP for a </w:t>
      </w:r>
      <w:r w:rsidR="00677E9B" w:rsidRPr="00547E9D">
        <w:rPr>
          <w:rFonts w:ascii="Times New Roman" w:hAnsi="Times New Roman"/>
        </w:rPr>
        <w:t>C</w:t>
      </w:r>
      <w:r w:rsidRPr="00547E9D">
        <w:rPr>
          <w:rFonts w:ascii="Times New Roman" w:hAnsi="Times New Roman"/>
        </w:rPr>
        <w:t>ontractor</w:t>
      </w:r>
      <w:r w:rsidRPr="0043402B">
        <w:rPr>
          <w:rFonts w:ascii="Times New Roman" w:hAnsi="Times New Roman"/>
        </w:rPr>
        <w:t xml:space="preserve"> to provide the services described in Section 3.0. Interested </w:t>
      </w:r>
      <w:r w:rsidR="00661B85" w:rsidRPr="0043402B">
        <w:rPr>
          <w:rFonts w:ascii="Times New Roman" w:hAnsi="Times New Roman"/>
        </w:rPr>
        <w:t>c</w:t>
      </w:r>
      <w:r w:rsidRPr="0043402B">
        <w:rPr>
          <w:rFonts w:ascii="Times New Roman" w:hAnsi="Times New Roman"/>
        </w:rPr>
        <w:t xml:space="preserve">ontractors and any proposed subcontractor(s) will be required to submit a disclosure statement demonstrating that they have no financial or other interest in the outcome of the </w:t>
      </w:r>
      <w:r w:rsidR="00DE34EB" w:rsidRPr="00547E9D">
        <w:rPr>
          <w:rFonts w:ascii="Times New Roman" w:hAnsi="Times New Roman"/>
        </w:rPr>
        <w:t>R-P</w:t>
      </w:r>
      <w:r w:rsidRPr="00547E9D">
        <w:rPr>
          <w:rFonts w:ascii="Times New Roman" w:hAnsi="Times New Roman"/>
        </w:rPr>
        <w:t>roject</w:t>
      </w:r>
      <w:r w:rsidRPr="0043402B">
        <w:rPr>
          <w:rFonts w:ascii="Times New Roman" w:hAnsi="Times New Roman"/>
        </w:rPr>
        <w:t xml:space="preserve">, in compliance with the </w:t>
      </w:r>
      <w:proofErr w:type="gramStart"/>
      <w:r w:rsidRPr="0043402B">
        <w:rPr>
          <w:rFonts w:ascii="Times New Roman" w:hAnsi="Times New Roman"/>
        </w:rPr>
        <w:t>conflict of interest</w:t>
      </w:r>
      <w:proofErr w:type="gramEnd"/>
      <w:r w:rsidRPr="0043402B">
        <w:rPr>
          <w:rFonts w:ascii="Times New Roman" w:hAnsi="Times New Roman"/>
        </w:rPr>
        <w:t xml:space="preserve"> prohibitions contained in 40 C.F.R. § 1506.5(</w:t>
      </w:r>
      <w:r w:rsidR="009B3CD6" w:rsidRPr="00547E9D">
        <w:rPr>
          <w:rFonts w:ascii="Times New Roman" w:hAnsi="Times New Roman"/>
        </w:rPr>
        <w:t>b</w:t>
      </w:r>
      <w:r w:rsidRPr="00547E9D">
        <w:rPr>
          <w:rFonts w:ascii="Times New Roman" w:hAnsi="Times New Roman"/>
        </w:rPr>
        <w:t>)</w:t>
      </w:r>
      <w:r w:rsidR="009B3CD6" w:rsidRPr="00547E9D">
        <w:rPr>
          <w:rFonts w:ascii="Times New Roman" w:hAnsi="Times New Roman"/>
        </w:rPr>
        <w:t>(4)</w:t>
      </w:r>
      <w:r w:rsidR="008A7915" w:rsidRPr="00547E9D">
        <w:rPr>
          <w:rFonts w:ascii="Times New Roman" w:hAnsi="Times New Roman"/>
        </w:rPr>
        <w:t>.</w:t>
      </w:r>
      <w:r w:rsidR="008A7915" w:rsidRPr="0043402B">
        <w:rPr>
          <w:rFonts w:ascii="Times New Roman" w:hAnsi="Times New Roman"/>
        </w:rPr>
        <w:t xml:space="preserve"> </w:t>
      </w:r>
      <w:r w:rsidRPr="0043402B">
        <w:rPr>
          <w:rFonts w:ascii="Times New Roman" w:hAnsi="Times New Roman"/>
        </w:rPr>
        <w:t xml:space="preserve">Proposals will be reviewed and evaluated independently by USFWS and NPPD. NPPD will identify its recommendation of the top three proposals to </w:t>
      </w:r>
      <w:r w:rsidRPr="00714F28">
        <w:rPr>
          <w:rFonts w:ascii="Times New Roman" w:hAnsi="Times New Roman"/>
        </w:rPr>
        <w:t xml:space="preserve">USFWS together with NPPD’s evaluation of the competing proposals. USFWS will make the final selection of the </w:t>
      </w:r>
      <w:r w:rsidR="00677E9B" w:rsidRPr="00547E9D">
        <w:rPr>
          <w:rFonts w:ascii="Times New Roman" w:hAnsi="Times New Roman"/>
        </w:rPr>
        <w:t>C</w:t>
      </w:r>
      <w:r w:rsidRPr="00547E9D">
        <w:rPr>
          <w:rFonts w:ascii="Times New Roman" w:hAnsi="Times New Roman"/>
        </w:rPr>
        <w:t>ontractor</w:t>
      </w:r>
      <w:r w:rsidRPr="00714F28">
        <w:rPr>
          <w:rFonts w:ascii="Times New Roman" w:hAnsi="Times New Roman"/>
        </w:rPr>
        <w:t xml:space="preserve">, based on its independent review of the technical, managerial, and personnel aspects of each proposal. Upon selection of the </w:t>
      </w:r>
      <w:r w:rsidR="00677E9B" w:rsidRPr="00547E9D">
        <w:rPr>
          <w:rFonts w:ascii="Times New Roman" w:hAnsi="Times New Roman"/>
        </w:rPr>
        <w:t>C</w:t>
      </w:r>
      <w:r w:rsidRPr="00547E9D">
        <w:rPr>
          <w:rFonts w:ascii="Times New Roman" w:hAnsi="Times New Roman"/>
        </w:rPr>
        <w:t>ontractor</w:t>
      </w:r>
      <w:r w:rsidRPr="00714F28">
        <w:rPr>
          <w:rFonts w:ascii="Times New Roman" w:hAnsi="Times New Roman"/>
        </w:rPr>
        <w:t xml:space="preserve">, NPPD will finalize a </w:t>
      </w:r>
      <w:r w:rsidR="00677E9B" w:rsidRPr="00547E9D">
        <w:rPr>
          <w:rFonts w:ascii="Times New Roman" w:hAnsi="Times New Roman"/>
        </w:rPr>
        <w:t>C</w:t>
      </w:r>
      <w:r w:rsidRPr="00547E9D">
        <w:rPr>
          <w:rFonts w:ascii="Times New Roman" w:hAnsi="Times New Roman"/>
        </w:rPr>
        <w:t>ontract</w:t>
      </w:r>
      <w:r w:rsidRPr="00714F28">
        <w:rPr>
          <w:rFonts w:ascii="Times New Roman" w:hAnsi="Times New Roman"/>
        </w:rPr>
        <w:t xml:space="preserve"> with and fund the </w:t>
      </w:r>
      <w:r w:rsidR="00677E9B" w:rsidRPr="00547E9D">
        <w:rPr>
          <w:rFonts w:ascii="Times New Roman" w:hAnsi="Times New Roman"/>
        </w:rPr>
        <w:t>C</w:t>
      </w:r>
      <w:r w:rsidRPr="00547E9D">
        <w:rPr>
          <w:rFonts w:ascii="Times New Roman" w:hAnsi="Times New Roman"/>
        </w:rPr>
        <w:t>ontractor</w:t>
      </w:r>
      <w:r w:rsidRPr="00714F28">
        <w:rPr>
          <w:rFonts w:ascii="Times New Roman" w:hAnsi="Times New Roman"/>
        </w:rPr>
        <w:t xml:space="preserve"> for the preparation of this </w:t>
      </w:r>
      <w:r w:rsidR="00FC1DE8" w:rsidRPr="00547E9D">
        <w:rPr>
          <w:rFonts w:ascii="Times New Roman" w:hAnsi="Times New Roman"/>
        </w:rPr>
        <w:t>S</w:t>
      </w:r>
      <w:r w:rsidRPr="00547E9D">
        <w:rPr>
          <w:rFonts w:ascii="Times New Roman" w:hAnsi="Times New Roman"/>
        </w:rPr>
        <w:t>EIS</w:t>
      </w:r>
      <w:r w:rsidRPr="00714F28">
        <w:rPr>
          <w:rFonts w:ascii="Times New Roman" w:hAnsi="Times New Roman"/>
        </w:rPr>
        <w:t xml:space="preserve"> and attendant activities.</w:t>
      </w:r>
    </w:p>
    <w:p w14:paraId="2AD65D23" w14:textId="66829306" w:rsidR="00B76F9E" w:rsidRPr="0043402B" w:rsidRDefault="00B76F9E" w:rsidP="00714F28">
      <w:pPr>
        <w:pStyle w:val="BodyText"/>
        <w:rPr>
          <w:rFonts w:ascii="Times New Roman" w:hAnsi="Times New Roman"/>
        </w:rPr>
      </w:pPr>
      <w:r w:rsidRPr="00714F28">
        <w:rPr>
          <w:rFonts w:ascii="Times New Roman" w:hAnsi="Times New Roman"/>
        </w:rPr>
        <w:t xml:space="preserve">Once a </w:t>
      </w:r>
      <w:r w:rsidR="00677E9B" w:rsidRPr="00547E9D">
        <w:rPr>
          <w:rFonts w:ascii="Times New Roman" w:hAnsi="Times New Roman"/>
        </w:rPr>
        <w:t>C</w:t>
      </w:r>
      <w:r w:rsidRPr="00547E9D">
        <w:rPr>
          <w:rFonts w:ascii="Times New Roman" w:hAnsi="Times New Roman"/>
        </w:rPr>
        <w:t>ontractor</w:t>
      </w:r>
      <w:r w:rsidRPr="00714F28">
        <w:rPr>
          <w:rFonts w:ascii="Times New Roman" w:hAnsi="Times New Roman"/>
        </w:rPr>
        <w:t xml:space="preserve"> is selected, USFWS staff will direct the activities of the </w:t>
      </w:r>
      <w:r w:rsidR="00677E9B" w:rsidRPr="00547E9D">
        <w:rPr>
          <w:rFonts w:ascii="Times New Roman" w:hAnsi="Times New Roman"/>
        </w:rPr>
        <w:t>C</w:t>
      </w:r>
      <w:r w:rsidRPr="00547E9D">
        <w:rPr>
          <w:rFonts w:ascii="Times New Roman" w:hAnsi="Times New Roman"/>
        </w:rPr>
        <w:t>ontractor</w:t>
      </w:r>
      <w:r w:rsidRPr="00714F28">
        <w:rPr>
          <w:rFonts w:ascii="Times New Roman" w:hAnsi="Times New Roman"/>
        </w:rPr>
        <w:t xml:space="preserve"> in the preparation and processing of the </w:t>
      </w:r>
      <w:r w:rsidR="00366265" w:rsidRPr="00547E9D">
        <w:rPr>
          <w:rFonts w:ascii="Times New Roman" w:hAnsi="Times New Roman"/>
        </w:rPr>
        <w:t>S</w:t>
      </w:r>
      <w:r w:rsidRPr="00547E9D">
        <w:rPr>
          <w:rFonts w:ascii="Times New Roman" w:hAnsi="Times New Roman"/>
        </w:rPr>
        <w:t xml:space="preserve">EIS </w:t>
      </w:r>
      <w:r w:rsidR="00095E83" w:rsidRPr="00547E9D">
        <w:rPr>
          <w:rFonts w:ascii="Times New Roman" w:hAnsi="Times New Roman"/>
        </w:rPr>
        <w:t>in accordance with</w:t>
      </w:r>
      <w:r w:rsidRPr="00714F28">
        <w:rPr>
          <w:rFonts w:ascii="Times New Roman" w:hAnsi="Times New Roman"/>
        </w:rPr>
        <w:t xml:space="preserve"> the scope identified </w:t>
      </w:r>
      <w:proofErr w:type="gramStart"/>
      <w:r w:rsidRPr="00714F28">
        <w:rPr>
          <w:rFonts w:ascii="Times New Roman" w:hAnsi="Times New Roman"/>
        </w:rPr>
        <w:t>herein</w:t>
      </w:r>
      <w:r w:rsidR="00095E83" w:rsidRPr="00714F28">
        <w:rPr>
          <w:rFonts w:ascii="Times New Roman" w:hAnsi="Times New Roman"/>
        </w:rPr>
        <w:t>,</w:t>
      </w:r>
      <w:r w:rsidRPr="00714F28">
        <w:rPr>
          <w:rFonts w:ascii="Times New Roman" w:hAnsi="Times New Roman"/>
        </w:rPr>
        <w:t xml:space="preserve"> and</w:t>
      </w:r>
      <w:proofErr w:type="gramEnd"/>
      <w:r w:rsidRPr="00714F28">
        <w:rPr>
          <w:rFonts w:ascii="Times New Roman" w:hAnsi="Times New Roman"/>
        </w:rPr>
        <w:t xml:space="preserve"> will retain sole responsibility for the contents and adequacy of the </w:t>
      </w:r>
      <w:r w:rsidR="00366265" w:rsidRPr="00547E9D">
        <w:rPr>
          <w:rFonts w:ascii="Times New Roman" w:hAnsi="Times New Roman"/>
        </w:rPr>
        <w:t>S</w:t>
      </w:r>
      <w:r w:rsidRPr="00547E9D">
        <w:rPr>
          <w:rFonts w:ascii="Times New Roman" w:hAnsi="Times New Roman"/>
        </w:rPr>
        <w:t>EIS</w:t>
      </w:r>
      <w:r w:rsidR="008A7915" w:rsidRPr="00547E9D">
        <w:rPr>
          <w:rFonts w:ascii="Times New Roman" w:hAnsi="Times New Roman"/>
        </w:rPr>
        <w:t>.</w:t>
      </w:r>
      <w:r w:rsidR="008A7915" w:rsidRPr="00714F28">
        <w:rPr>
          <w:rFonts w:ascii="Times New Roman" w:hAnsi="Times New Roman"/>
        </w:rPr>
        <w:t xml:space="preserve"> </w:t>
      </w:r>
      <w:r w:rsidRPr="00714F28">
        <w:rPr>
          <w:rFonts w:ascii="Times New Roman" w:hAnsi="Times New Roman"/>
        </w:rPr>
        <w:t xml:space="preserve">NPPD will neither control nor direct the activities of the </w:t>
      </w:r>
      <w:r w:rsidR="00677E9B" w:rsidRPr="00547E9D">
        <w:rPr>
          <w:rFonts w:ascii="Times New Roman" w:hAnsi="Times New Roman"/>
        </w:rPr>
        <w:t>C</w:t>
      </w:r>
      <w:r w:rsidRPr="00547E9D">
        <w:rPr>
          <w:rFonts w:ascii="Times New Roman" w:hAnsi="Times New Roman"/>
        </w:rPr>
        <w:t>ontractor.</w:t>
      </w:r>
      <w:r w:rsidRPr="00714F28">
        <w:rPr>
          <w:rFonts w:ascii="Times New Roman" w:hAnsi="Times New Roman"/>
        </w:rPr>
        <w:t xml:space="preserve"> Appropriate federal, state, and local agencies will be invited and encouraged to participate in the </w:t>
      </w:r>
      <w:r w:rsidR="008A7915" w:rsidRPr="00547E9D">
        <w:rPr>
          <w:rFonts w:ascii="Times New Roman" w:hAnsi="Times New Roman"/>
        </w:rPr>
        <w:t xml:space="preserve">remand </w:t>
      </w:r>
      <w:r w:rsidRPr="00714F28">
        <w:rPr>
          <w:rFonts w:ascii="Times New Roman" w:hAnsi="Times New Roman"/>
        </w:rPr>
        <w:t>NEPA process</w:t>
      </w:r>
      <w:r w:rsidR="00095E83" w:rsidRPr="00547E9D">
        <w:rPr>
          <w:rFonts w:ascii="Times New Roman" w:hAnsi="Times New Roman"/>
        </w:rPr>
        <w:t>,</w:t>
      </w:r>
      <w:r w:rsidRPr="00714F28">
        <w:rPr>
          <w:rFonts w:ascii="Times New Roman" w:hAnsi="Times New Roman"/>
        </w:rPr>
        <w:t xml:space="preserve"> including as provided for by 40 C.F.R. § 1501.</w:t>
      </w:r>
      <w:r w:rsidR="008A7915" w:rsidRPr="00547E9D">
        <w:rPr>
          <w:rFonts w:ascii="Times New Roman" w:hAnsi="Times New Roman"/>
        </w:rPr>
        <w:t>8</w:t>
      </w:r>
      <w:r w:rsidRPr="0043402B">
        <w:rPr>
          <w:rFonts w:ascii="Times New Roman" w:hAnsi="Times New Roman"/>
        </w:rPr>
        <w:t xml:space="preserve"> (federal agency participation as cooperating agencies) and by 40 C.F.R. § 1506.2 (state and local agency cooperation). </w:t>
      </w:r>
    </w:p>
    <w:p w14:paraId="60C55BB6" w14:textId="77777777" w:rsidR="00B76F9E" w:rsidRPr="00714F28" w:rsidRDefault="00B76F9E" w:rsidP="00AF29F3">
      <w:pPr>
        <w:pStyle w:val="Heading2"/>
      </w:pPr>
      <w:r w:rsidRPr="00714F28">
        <w:t xml:space="preserve">Available Data </w:t>
      </w:r>
    </w:p>
    <w:p w14:paraId="0E5C51CD" w14:textId="590EF43D" w:rsidR="00B76F9E" w:rsidRPr="00F2480A" w:rsidRDefault="00B76F9E" w:rsidP="00714F28">
      <w:pPr>
        <w:pStyle w:val="BodyText"/>
        <w:rPr>
          <w:rFonts w:ascii="Times New Roman" w:hAnsi="Times New Roman"/>
        </w:rPr>
      </w:pPr>
      <w:r w:rsidRPr="00714F28">
        <w:rPr>
          <w:rFonts w:ascii="Times New Roman" w:hAnsi="Times New Roman"/>
        </w:rPr>
        <w:t xml:space="preserve">Background documents for the NPPD R-Project can be found on </w:t>
      </w:r>
      <w:r w:rsidR="007F3949" w:rsidRPr="00547E9D">
        <w:rPr>
          <w:rFonts w:ascii="Times New Roman" w:hAnsi="Times New Roman"/>
        </w:rPr>
        <w:t>USFWS’s</w:t>
      </w:r>
      <w:r w:rsidR="007F3949" w:rsidRPr="00F2480A">
        <w:rPr>
          <w:rFonts w:ascii="Times New Roman" w:hAnsi="Times New Roman"/>
        </w:rPr>
        <w:t xml:space="preserve"> </w:t>
      </w:r>
      <w:r w:rsidRPr="00F2480A">
        <w:rPr>
          <w:rFonts w:ascii="Times New Roman" w:hAnsi="Times New Roman"/>
        </w:rPr>
        <w:t xml:space="preserve">project-specific website at </w:t>
      </w:r>
      <w:hyperlink r:id="rId11" w:history="1">
        <w:r w:rsidR="007F3949" w:rsidRPr="00547E9D">
          <w:rPr>
            <w:rStyle w:val="Hyperlink"/>
            <w:rFonts w:ascii="Times New Roman" w:hAnsi="Times New Roman"/>
          </w:rPr>
          <w:t>https://www.fws.gov/nebraskaes/R-Project.php</w:t>
        </w:r>
      </w:hyperlink>
      <w:hyperlink r:id="rId12" w:history="1"/>
      <w:r w:rsidR="008A7915" w:rsidRPr="00547E9D">
        <w:rPr>
          <w:rFonts w:ascii="Times New Roman" w:hAnsi="Times New Roman"/>
        </w:rPr>
        <w:t>.</w:t>
      </w:r>
      <w:r w:rsidR="008A7915" w:rsidRPr="00F2480A">
        <w:rPr>
          <w:rFonts w:ascii="Times New Roman" w:hAnsi="Times New Roman"/>
        </w:rPr>
        <w:t xml:space="preserve"> </w:t>
      </w:r>
      <w:r w:rsidRPr="00F2480A">
        <w:rPr>
          <w:rFonts w:ascii="Times New Roman" w:hAnsi="Times New Roman"/>
        </w:rPr>
        <w:t>Proposals submitted in response to this RFP should clearly demonstrate an understanding of the extent of that information</w:t>
      </w:r>
      <w:r w:rsidR="008A7915" w:rsidRPr="00F2480A">
        <w:rPr>
          <w:rFonts w:ascii="Times New Roman" w:hAnsi="Times New Roman"/>
        </w:rPr>
        <w:t xml:space="preserve">. </w:t>
      </w:r>
    </w:p>
    <w:p w14:paraId="4A91A365" w14:textId="5FA1E1B5" w:rsidR="00B76F9E" w:rsidRPr="00F2480A" w:rsidRDefault="00B76F9E" w:rsidP="00AF29F3">
      <w:pPr>
        <w:pStyle w:val="Heading2"/>
      </w:pPr>
      <w:r w:rsidRPr="00F2480A">
        <w:t xml:space="preserve">General Schedule </w:t>
      </w:r>
      <w:del w:id="1" w:author="Porath, Mark Todd [2]" w:date="2022-01-06T15:44:00Z">
        <w:r w:rsidRPr="00F2480A" w:rsidDel="00082DD5">
          <w:delText xml:space="preserve">for the </w:delText>
        </w:r>
        <w:r w:rsidR="00FC2CA8" w:rsidRPr="00547E9D" w:rsidDel="00082DD5">
          <w:delText xml:space="preserve">Remand </w:delText>
        </w:r>
        <w:r w:rsidRPr="00F2480A" w:rsidDel="00082DD5">
          <w:delText>NEPA Process</w:delText>
        </w:r>
      </w:del>
    </w:p>
    <w:tbl>
      <w:tblPr>
        <w:tblW w:w="9720"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00"/>
        <w:gridCol w:w="3420"/>
      </w:tblGrid>
      <w:tr w:rsidR="00B76F9E" w:rsidRPr="00547E9D" w14:paraId="7C74E150" w14:textId="77777777" w:rsidTr="00F2480A">
        <w:trPr>
          <w:tblHeader/>
        </w:trPr>
        <w:tc>
          <w:tcPr>
            <w:tcW w:w="6300" w:type="dxa"/>
          </w:tcPr>
          <w:p w14:paraId="50363CAC" w14:textId="77777777" w:rsidR="00B76F9E" w:rsidRPr="00F2480A" w:rsidRDefault="00B76F9E" w:rsidP="00AF16D9">
            <w:pPr>
              <w:keepNext/>
              <w:spacing w:before="120" w:after="120"/>
              <w:jc w:val="center"/>
              <w:rPr>
                <w:b/>
                <w:color w:val="000000"/>
              </w:rPr>
            </w:pPr>
            <w:r w:rsidRPr="00F2480A">
              <w:rPr>
                <w:b/>
                <w:color w:val="000000"/>
              </w:rPr>
              <w:t>Key Milestone</w:t>
            </w:r>
          </w:p>
        </w:tc>
        <w:tc>
          <w:tcPr>
            <w:tcW w:w="3420" w:type="dxa"/>
          </w:tcPr>
          <w:p w14:paraId="2C7C0CA0" w14:textId="77777777" w:rsidR="00B76F9E" w:rsidRPr="00082DD5" w:rsidRDefault="00B76F9E" w:rsidP="00AF16D9">
            <w:pPr>
              <w:keepNext/>
              <w:spacing w:before="120" w:after="120"/>
              <w:jc w:val="center"/>
              <w:rPr>
                <w:b/>
                <w:color w:val="000000"/>
                <w:rPrChange w:id="2" w:author="Porath, Mark Todd [2]" w:date="2022-01-06T15:45:00Z">
                  <w:rPr>
                    <w:b/>
                    <w:color w:val="000000"/>
                    <w:highlight w:val="yellow"/>
                  </w:rPr>
                </w:rPrChange>
              </w:rPr>
            </w:pPr>
            <w:r w:rsidRPr="00082DD5">
              <w:rPr>
                <w:b/>
                <w:color w:val="000000"/>
                <w:rPrChange w:id="3" w:author="Porath, Mark Todd [2]" w:date="2022-01-06T15:45:00Z">
                  <w:rPr>
                    <w:b/>
                    <w:color w:val="000000"/>
                    <w:highlight w:val="yellow"/>
                  </w:rPr>
                </w:rPrChange>
              </w:rPr>
              <w:t>Completion Date</w:t>
            </w:r>
          </w:p>
          <w:p w14:paraId="4BC26A4D" w14:textId="2A30A71F" w:rsidR="00D7365C" w:rsidRPr="00D7365C" w:rsidRDefault="00D7365C" w:rsidP="00AF16D9">
            <w:pPr>
              <w:keepNext/>
              <w:spacing w:before="120" w:after="120"/>
              <w:jc w:val="center"/>
              <w:rPr>
                <w:b/>
                <w:i/>
                <w:iCs/>
                <w:color w:val="000000"/>
                <w:sz w:val="20"/>
                <w:szCs w:val="20"/>
                <w:highlight w:val="yellow"/>
              </w:rPr>
            </w:pPr>
            <w:r w:rsidRPr="00082DD5">
              <w:rPr>
                <w:b/>
                <w:i/>
                <w:iCs/>
                <w:color w:val="000000"/>
                <w:sz w:val="20"/>
                <w:szCs w:val="20"/>
                <w:rPrChange w:id="4" w:author="Porath, Mark Todd [2]" w:date="2022-01-06T15:45:00Z">
                  <w:rPr>
                    <w:b/>
                    <w:i/>
                    <w:iCs/>
                    <w:color w:val="000000"/>
                    <w:sz w:val="20"/>
                    <w:szCs w:val="20"/>
                    <w:highlight w:val="yellow"/>
                  </w:rPr>
                </w:rPrChange>
              </w:rPr>
              <w:t>Dates to be updated by USFWS</w:t>
            </w:r>
          </w:p>
        </w:tc>
      </w:tr>
      <w:tr w:rsidR="00B76F9E" w:rsidRPr="00547E9D" w14:paraId="7C932C3C" w14:textId="77777777" w:rsidTr="00F2480A">
        <w:tc>
          <w:tcPr>
            <w:tcW w:w="6300" w:type="dxa"/>
          </w:tcPr>
          <w:p w14:paraId="2AF4B5FF" w14:textId="2DBCAEE3" w:rsidR="00B76F9E" w:rsidRPr="00F2480A" w:rsidRDefault="00B76F9E" w:rsidP="00AF16D9">
            <w:pPr>
              <w:keepNext/>
              <w:rPr>
                <w:color w:val="000000"/>
              </w:rPr>
            </w:pPr>
            <w:r w:rsidRPr="00F2480A">
              <w:rPr>
                <w:color w:val="000000"/>
              </w:rPr>
              <w:t xml:space="preserve">Award </w:t>
            </w:r>
            <w:r w:rsidR="00FC2CA8" w:rsidRPr="00547E9D">
              <w:rPr>
                <w:rFonts w:cs="Times New Roman"/>
                <w:color w:val="000000"/>
              </w:rPr>
              <w:t>S</w:t>
            </w:r>
            <w:r w:rsidRPr="00547E9D">
              <w:rPr>
                <w:rFonts w:cs="Times New Roman"/>
                <w:color w:val="000000"/>
              </w:rPr>
              <w:t>EIS</w:t>
            </w:r>
            <w:r w:rsidRPr="00F2480A">
              <w:rPr>
                <w:color w:val="000000"/>
              </w:rPr>
              <w:t xml:space="preserve"> Contract</w:t>
            </w:r>
          </w:p>
        </w:tc>
        <w:tc>
          <w:tcPr>
            <w:tcW w:w="3420" w:type="dxa"/>
          </w:tcPr>
          <w:p w14:paraId="08F6BBE6" w14:textId="69B29106" w:rsidR="00703A1B" w:rsidRPr="00082DD5" w:rsidRDefault="00C5072F" w:rsidP="00AF16D9">
            <w:pPr>
              <w:keepNext/>
              <w:jc w:val="center"/>
              <w:rPr>
                <w:color w:val="000000"/>
                <w:rPrChange w:id="5" w:author="Porath, Mark Todd [2]" w:date="2022-01-06T15:45:00Z">
                  <w:rPr>
                    <w:color w:val="000000"/>
                    <w:highlight w:val="yellow"/>
                  </w:rPr>
                </w:rPrChange>
              </w:rPr>
            </w:pPr>
            <w:del w:id="6" w:author="Porath, Mark Todd [2]" w:date="2022-01-06T15:46:00Z">
              <w:r w:rsidRPr="00082DD5" w:rsidDel="00082DD5">
                <w:rPr>
                  <w:rFonts w:ascii="Calibri" w:hAnsi="Calibri"/>
                  <w:color w:val="000000"/>
                  <w:rPrChange w:id="7" w:author="Porath, Mark Todd [2]" w:date="2022-01-06T15:45:00Z">
                    <w:rPr>
                      <w:rFonts w:ascii="Calibri" w:hAnsi="Calibri"/>
                      <w:color w:val="000000"/>
                      <w:highlight w:val="yellow"/>
                    </w:rPr>
                  </w:rPrChange>
                </w:rPr>
                <w:delText>June</w:delText>
              </w:r>
              <w:r w:rsidR="00B76F9E" w:rsidRPr="00082DD5" w:rsidDel="00082DD5">
                <w:rPr>
                  <w:rFonts w:ascii="Calibri" w:hAnsi="Calibri"/>
                  <w:color w:val="000000"/>
                  <w:rPrChange w:id="8" w:author="Porath, Mark Todd [2]" w:date="2022-01-06T15:45:00Z">
                    <w:rPr>
                      <w:rFonts w:ascii="Calibri" w:hAnsi="Calibri"/>
                      <w:color w:val="000000"/>
                      <w:highlight w:val="yellow"/>
                    </w:rPr>
                  </w:rPrChange>
                </w:rPr>
                <w:delText xml:space="preserve"> </w:delText>
              </w:r>
            </w:del>
            <w:ins w:id="9" w:author="Porath, Mark Todd [2]" w:date="2022-01-06T15:46:00Z">
              <w:r w:rsidR="00082DD5">
                <w:rPr>
                  <w:rFonts w:ascii="Calibri" w:hAnsi="Calibri"/>
                  <w:color w:val="000000"/>
                </w:rPr>
                <w:t>April</w:t>
              </w:r>
              <w:r w:rsidR="00082DD5" w:rsidRPr="00082DD5">
                <w:rPr>
                  <w:rFonts w:ascii="Calibri" w:hAnsi="Calibri"/>
                  <w:color w:val="000000"/>
                  <w:rPrChange w:id="10" w:author="Porath, Mark Todd [2]" w:date="2022-01-06T15:45:00Z">
                    <w:rPr>
                      <w:rFonts w:ascii="Calibri" w:hAnsi="Calibri"/>
                      <w:color w:val="000000"/>
                      <w:highlight w:val="yellow"/>
                    </w:rPr>
                  </w:rPrChange>
                </w:rPr>
                <w:t xml:space="preserve"> </w:t>
              </w:r>
            </w:ins>
            <w:r w:rsidR="00B76F9E" w:rsidRPr="00082DD5">
              <w:rPr>
                <w:rFonts w:ascii="Calibri" w:hAnsi="Calibri"/>
                <w:color w:val="000000"/>
                <w:rPrChange w:id="11" w:author="Porath, Mark Todd [2]" w:date="2022-01-06T15:45:00Z">
                  <w:rPr>
                    <w:rFonts w:ascii="Calibri" w:hAnsi="Calibri"/>
                    <w:color w:val="000000"/>
                    <w:highlight w:val="yellow"/>
                  </w:rPr>
                </w:rPrChange>
              </w:rPr>
              <w:t>20</w:t>
            </w:r>
            <w:del w:id="12" w:author="Porath, Mark Todd [2]" w:date="2022-01-06T15:46:00Z">
              <w:r w:rsidR="00B76F9E" w:rsidRPr="00082DD5" w:rsidDel="00082DD5">
                <w:rPr>
                  <w:rFonts w:ascii="Calibri" w:hAnsi="Calibri"/>
                  <w:color w:val="000000"/>
                  <w:rPrChange w:id="13" w:author="Porath, Mark Todd [2]" w:date="2022-01-06T15:45:00Z">
                    <w:rPr>
                      <w:rFonts w:ascii="Calibri" w:hAnsi="Calibri"/>
                      <w:color w:val="000000"/>
                      <w:highlight w:val="yellow"/>
                    </w:rPr>
                  </w:rPrChange>
                </w:rPr>
                <w:delText>14</w:delText>
              </w:r>
            </w:del>
            <w:ins w:id="14" w:author="Porath, Mark Todd [2]" w:date="2022-01-06T15:46:00Z">
              <w:r w:rsidR="00082DD5">
                <w:rPr>
                  <w:rFonts w:ascii="Calibri" w:hAnsi="Calibri"/>
                  <w:color w:val="000000"/>
                </w:rPr>
                <w:t>22</w:t>
              </w:r>
            </w:ins>
          </w:p>
        </w:tc>
      </w:tr>
      <w:tr w:rsidR="00B76F9E" w:rsidRPr="00547E9D" w14:paraId="276DFEE7" w14:textId="77777777" w:rsidTr="00F2480A">
        <w:tc>
          <w:tcPr>
            <w:tcW w:w="6300" w:type="dxa"/>
          </w:tcPr>
          <w:p w14:paraId="3514F727" w14:textId="38AF3B50" w:rsidR="00B76F9E" w:rsidRPr="00F2480A" w:rsidDel="00DF66D9" w:rsidRDefault="00B76F9E" w:rsidP="00AF16D9">
            <w:pPr>
              <w:rPr>
                <w:color w:val="000000"/>
              </w:rPr>
            </w:pPr>
            <w:r w:rsidRPr="00F2480A">
              <w:rPr>
                <w:color w:val="000000"/>
              </w:rPr>
              <w:t>Notice of Intent</w:t>
            </w:r>
            <w:r w:rsidR="00FC2CA8" w:rsidRPr="00547E9D">
              <w:rPr>
                <w:rFonts w:cs="Times New Roman"/>
                <w:color w:val="000000"/>
              </w:rPr>
              <w:t xml:space="preserve"> </w:t>
            </w:r>
          </w:p>
        </w:tc>
        <w:tc>
          <w:tcPr>
            <w:tcW w:w="3420" w:type="dxa"/>
          </w:tcPr>
          <w:p w14:paraId="005A68AA" w14:textId="54B5B7E7" w:rsidR="00B76F9E" w:rsidRPr="00082DD5" w:rsidRDefault="00082DD5" w:rsidP="00AF16D9">
            <w:pPr>
              <w:jc w:val="center"/>
              <w:rPr>
                <w:color w:val="000000"/>
                <w:rPrChange w:id="15" w:author="Porath, Mark Todd [2]" w:date="2022-01-06T15:45:00Z">
                  <w:rPr>
                    <w:color w:val="000000"/>
                    <w:highlight w:val="yellow"/>
                  </w:rPr>
                </w:rPrChange>
              </w:rPr>
            </w:pPr>
            <w:ins w:id="16" w:author="Porath, Mark Todd [2]" w:date="2022-01-06T15:46:00Z">
              <w:r>
                <w:rPr>
                  <w:rFonts w:ascii="Calibri" w:hAnsi="Calibri"/>
                  <w:color w:val="000000"/>
                </w:rPr>
                <w:t>May</w:t>
              </w:r>
            </w:ins>
            <w:del w:id="17" w:author="Porath, Mark Todd [2]" w:date="2022-01-06T15:46:00Z">
              <w:r w:rsidR="00C5072F" w:rsidRPr="00082DD5" w:rsidDel="00082DD5">
                <w:rPr>
                  <w:rFonts w:ascii="Calibri" w:hAnsi="Calibri"/>
                  <w:color w:val="000000"/>
                  <w:rPrChange w:id="18" w:author="Porath, Mark Todd [2]" w:date="2022-01-06T15:45:00Z">
                    <w:rPr>
                      <w:rFonts w:ascii="Calibri" w:hAnsi="Calibri"/>
                      <w:color w:val="000000"/>
                      <w:highlight w:val="yellow"/>
                    </w:rPr>
                  </w:rPrChange>
                </w:rPr>
                <w:delText>July</w:delText>
              </w:r>
            </w:del>
            <w:r w:rsidR="00B76F9E" w:rsidRPr="00082DD5">
              <w:rPr>
                <w:rFonts w:ascii="Calibri" w:hAnsi="Calibri"/>
                <w:color w:val="000000"/>
                <w:rPrChange w:id="19" w:author="Porath, Mark Todd [2]" w:date="2022-01-06T15:45:00Z">
                  <w:rPr>
                    <w:rFonts w:ascii="Calibri" w:hAnsi="Calibri"/>
                    <w:color w:val="000000"/>
                    <w:highlight w:val="yellow"/>
                  </w:rPr>
                </w:rPrChange>
              </w:rPr>
              <w:t xml:space="preserve"> 20</w:t>
            </w:r>
            <w:ins w:id="20" w:author="Porath, Mark Todd [2]" w:date="2022-01-06T15:46:00Z">
              <w:r>
                <w:rPr>
                  <w:rFonts w:ascii="Calibri" w:hAnsi="Calibri"/>
                  <w:color w:val="000000"/>
                </w:rPr>
                <w:t>22</w:t>
              </w:r>
            </w:ins>
            <w:del w:id="21" w:author="Porath, Mark Todd [2]" w:date="2022-01-06T15:46:00Z">
              <w:r w:rsidR="00B76F9E" w:rsidRPr="00082DD5" w:rsidDel="00082DD5">
                <w:rPr>
                  <w:rFonts w:ascii="Calibri" w:hAnsi="Calibri"/>
                  <w:color w:val="000000"/>
                  <w:rPrChange w:id="22" w:author="Porath, Mark Todd [2]" w:date="2022-01-06T15:45:00Z">
                    <w:rPr>
                      <w:rFonts w:ascii="Calibri" w:hAnsi="Calibri"/>
                      <w:color w:val="000000"/>
                      <w:highlight w:val="yellow"/>
                    </w:rPr>
                  </w:rPrChange>
                </w:rPr>
                <w:delText>14</w:delText>
              </w:r>
            </w:del>
          </w:p>
        </w:tc>
      </w:tr>
      <w:tr w:rsidR="00B76F9E" w:rsidRPr="00547E9D" w14:paraId="1EFA371A" w14:textId="77777777" w:rsidTr="00F2480A">
        <w:tc>
          <w:tcPr>
            <w:tcW w:w="6300" w:type="dxa"/>
          </w:tcPr>
          <w:p w14:paraId="41D89FCA" w14:textId="3A8E156E" w:rsidR="00B76F9E" w:rsidRPr="00F2480A" w:rsidRDefault="0031198F" w:rsidP="00AF16D9">
            <w:pPr>
              <w:rPr>
                <w:color w:val="000000"/>
              </w:rPr>
            </w:pPr>
            <w:r w:rsidRPr="00547E9D">
              <w:rPr>
                <w:rFonts w:cs="Times New Roman"/>
                <w:color w:val="000000"/>
              </w:rPr>
              <w:t>S</w:t>
            </w:r>
            <w:r w:rsidR="00B76F9E" w:rsidRPr="00547E9D">
              <w:rPr>
                <w:rFonts w:cs="Times New Roman"/>
                <w:color w:val="000000"/>
              </w:rPr>
              <w:t>EIS</w:t>
            </w:r>
            <w:r w:rsidR="00B76F9E" w:rsidRPr="00F2480A">
              <w:rPr>
                <w:color w:val="000000"/>
              </w:rPr>
              <w:t xml:space="preserve"> Public Scoping Meetings</w:t>
            </w:r>
            <w:r w:rsidR="00FC2CA8" w:rsidRPr="00547E9D">
              <w:rPr>
                <w:rFonts w:cs="Times New Roman"/>
                <w:color w:val="000000"/>
              </w:rPr>
              <w:t xml:space="preserve"> (if deemed necessary by USFWS)</w:t>
            </w:r>
          </w:p>
        </w:tc>
        <w:tc>
          <w:tcPr>
            <w:tcW w:w="3420" w:type="dxa"/>
          </w:tcPr>
          <w:p w14:paraId="2E76CF44" w14:textId="2F861655" w:rsidR="00B76F9E" w:rsidRPr="00082DD5" w:rsidRDefault="00C5072F" w:rsidP="00C5072F">
            <w:pPr>
              <w:jc w:val="center"/>
              <w:rPr>
                <w:color w:val="000000"/>
                <w:rPrChange w:id="23" w:author="Porath, Mark Todd [2]" w:date="2022-01-06T15:45:00Z">
                  <w:rPr>
                    <w:color w:val="000000"/>
                    <w:highlight w:val="yellow"/>
                  </w:rPr>
                </w:rPrChange>
              </w:rPr>
            </w:pPr>
            <w:r w:rsidRPr="00082DD5">
              <w:rPr>
                <w:rFonts w:ascii="Calibri" w:hAnsi="Calibri"/>
                <w:rPrChange w:id="24" w:author="Porath, Mark Todd [2]" w:date="2022-01-06T15:45:00Z">
                  <w:rPr>
                    <w:rFonts w:ascii="Calibri" w:hAnsi="Calibri"/>
                    <w:highlight w:val="yellow"/>
                  </w:rPr>
                </w:rPrChange>
              </w:rPr>
              <w:t xml:space="preserve">July </w:t>
            </w:r>
            <w:r w:rsidR="00B76F9E" w:rsidRPr="00082DD5">
              <w:rPr>
                <w:rFonts w:ascii="Calibri" w:hAnsi="Calibri"/>
                <w:rPrChange w:id="25" w:author="Porath, Mark Todd [2]" w:date="2022-01-06T15:45:00Z">
                  <w:rPr>
                    <w:rFonts w:ascii="Calibri" w:hAnsi="Calibri"/>
                    <w:highlight w:val="yellow"/>
                  </w:rPr>
                </w:rPrChange>
              </w:rPr>
              <w:t xml:space="preserve">– </w:t>
            </w:r>
            <w:r w:rsidRPr="00082DD5">
              <w:rPr>
                <w:rFonts w:ascii="Calibri" w:hAnsi="Calibri"/>
                <w:rPrChange w:id="26" w:author="Porath, Mark Todd [2]" w:date="2022-01-06T15:45:00Z">
                  <w:rPr>
                    <w:rFonts w:ascii="Calibri" w:hAnsi="Calibri"/>
                    <w:highlight w:val="yellow"/>
                  </w:rPr>
                </w:rPrChange>
              </w:rPr>
              <w:t xml:space="preserve">September </w:t>
            </w:r>
            <w:r w:rsidR="00B76F9E" w:rsidRPr="00082DD5">
              <w:rPr>
                <w:rFonts w:ascii="Calibri" w:hAnsi="Calibri"/>
                <w:rPrChange w:id="27" w:author="Porath, Mark Todd [2]" w:date="2022-01-06T15:45:00Z">
                  <w:rPr>
                    <w:rFonts w:ascii="Calibri" w:hAnsi="Calibri"/>
                    <w:highlight w:val="yellow"/>
                  </w:rPr>
                </w:rPrChange>
              </w:rPr>
              <w:t>20</w:t>
            </w:r>
            <w:del w:id="28" w:author="Porath, Mark Todd [2]" w:date="2022-01-06T15:46:00Z">
              <w:r w:rsidR="00B76F9E" w:rsidRPr="00082DD5" w:rsidDel="00082DD5">
                <w:rPr>
                  <w:rFonts w:ascii="Calibri" w:hAnsi="Calibri"/>
                  <w:rPrChange w:id="29" w:author="Porath, Mark Todd [2]" w:date="2022-01-06T15:45:00Z">
                    <w:rPr>
                      <w:rFonts w:ascii="Calibri" w:hAnsi="Calibri"/>
                      <w:highlight w:val="yellow"/>
                    </w:rPr>
                  </w:rPrChange>
                </w:rPr>
                <w:delText>14</w:delText>
              </w:r>
            </w:del>
            <w:ins w:id="30" w:author="Porath, Mark Todd [2]" w:date="2022-01-06T15:46:00Z">
              <w:r w:rsidR="00082DD5">
                <w:rPr>
                  <w:rFonts w:ascii="Calibri" w:hAnsi="Calibri"/>
                </w:rPr>
                <w:t>22</w:t>
              </w:r>
            </w:ins>
          </w:p>
        </w:tc>
      </w:tr>
      <w:tr w:rsidR="00B76F9E" w:rsidRPr="00547E9D" w14:paraId="131315E2" w14:textId="77777777" w:rsidTr="00F2480A">
        <w:tc>
          <w:tcPr>
            <w:tcW w:w="6300" w:type="dxa"/>
          </w:tcPr>
          <w:p w14:paraId="00209A4B" w14:textId="795EC6A2" w:rsidR="00B76F9E" w:rsidRPr="00F2480A" w:rsidRDefault="00B76F9E" w:rsidP="00AF16D9">
            <w:pPr>
              <w:rPr>
                <w:color w:val="000000"/>
              </w:rPr>
            </w:pPr>
            <w:commentRangeStart w:id="31"/>
            <w:r w:rsidRPr="00F2480A">
              <w:rPr>
                <w:color w:val="000000"/>
              </w:rPr>
              <w:t>Scoping Report</w:t>
            </w:r>
            <w:r w:rsidR="00FC2CA8" w:rsidRPr="00547E9D">
              <w:rPr>
                <w:rFonts w:cs="Times New Roman"/>
                <w:color w:val="000000"/>
              </w:rPr>
              <w:t xml:space="preserve"> (if deemed necessary by USFWS)</w:t>
            </w:r>
            <w:commentRangeEnd w:id="31"/>
            <w:r w:rsidR="00082DD5">
              <w:rPr>
                <w:rStyle w:val="CommentReference"/>
              </w:rPr>
              <w:commentReference w:id="31"/>
            </w:r>
          </w:p>
        </w:tc>
        <w:tc>
          <w:tcPr>
            <w:tcW w:w="3420" w:type="dxa"/>
          </w:tcPr>
          <w:p w14:paraId="7DCBEB69" w14:textId="6DB1952D" w:rsidR="00B76F9E" w:rsidRPr="00082DD5" w:rsidRDefault="00C5072F" w:rsidP="00AF16D9">
            <w:pPr>
              <w:jc w:val="center"/>
              <w:rPr>
                <w:rPrChange w:id="32" w:author="Porath, Mark Todd [2]" w:date="2022-01-06T15:45:00Z">
                  <w:rPr>
                    <w:highlight w:val="yellow"/>
                  </w:rPr>
                </w:rPrChange>
              </w:rPr>
            </w:pPr>
            <w:r w:rsidRPr="00082DD5">
              <w:rPr>
                <w:rFonts w:ascii="Calibri" w:hAnsi="Calibri"/>
                <w:rPrChange w:id="33" w:author="Porath, Mark Todd [2]" w:date="2022-01-06T15:45:00Z">
                  <w:rPr>
                    <w:rFonts w:ascii="Calibri" w:hAnsi="Calibri"/>
                    <w:highlight w:val="yellow"/>
                  </w:rPr>
                </w:rPrChange>
              </w:rPr>
              <w:t xml:space="preserve">November </w:t>
            </w:r>
            <w:r w:rsidR="00B76F9E" w:rsidRPr="00082DD5">
              <w:rPr>
                <w:rFonts w:ascii="Calibri" w:hAnsi="Calibri"/>
                <w:rPrChange w:id="34" w:author="Porath, Mark Todd [2]" w:date="2022-01-06T15:45:00Z">
                  <w:rPr>
                    <w:rFonts w:ascii="Calibri" w:hAnsi="Calibri"/>
                    <w:highlight w:val="yellow"/>
                  </w:rPr>
                </w:rPrChange>
              </w:rPr>
              <w:t>20</w:t>
            </w:r>
            <w:del w:id="35" w:author="Porath, Mark Todd [2]" w:date="2022-01-06T15:47:00Z">
              <w:r w:rsidR="00B76F9E" w:rsidRPr="00082DD5" w:rsidDel="00082DD5">
                <w:rPr>
                  <w:rFonts w:ascii="Calibri" w:hAnsi="Calibri"/>
                  <w:rPrChange w:id="36" w:author="Porath, Mark Todd [2]" w:date="2022-01-06T15:45:00Z">
                    <w:rPr>
                      <w:rFonts w:ascii="Calibri" w:hAnsi="Calibri"/>
                      <w:highlight w:val="yellow"/>
                    </w:rPr>
                  </w:rPrChange>
                </w:rPr>
                <w:delText>14</w:delText>
              </w:r>
            </w:del>
            <w:ins w:id="37" w:author="Porath, Mark Todd [2]" w:date="2022-01-06T15:47:00Z">
              <w:r w:rsidR="00082DD5">
                <w:rPr>
                  <w:rFonts w:ascii="Calibri" w:hAnsi="Calibri"/>
                </w:rPr>
                <w:t>22</w:t>
              </w:r>
            </w:ins>
          </w:p>
        </w:tc>
      </w:tr>
      <w:tr w:rsidR="00B76F9E" w:rsidRPr="00547E9D" w14:paraId="1D51D88C" w14:textId="77777777" w:rsidTr="00F2480A">
        <w:tc>
          <w:tcPr>
            <w:tcW w:w="6300" w:type="dxa"/>
          </w:tcPr>
          <w:p w14:paraId="5E3B2ED4" w14:textId="77D8E411" w:rsidR="00B76F9E" w:rsidRPr="00F2480A" w:rsidRDefault="00B76F9E" w:rsidP="00AF16D9">
            <w:pPr>
              <w:rPr>
                <w:color w:val="000000"/>
              </w:rPr>
            </w:pPr>
            <w:r w:rsidRPr="00F2480A">
              <w:rPr>
                <w:color w:val="000000"/>
              </w:rPr>
              <w:t xml:space="preserve">Administrative Draft </w:t>
            </w:r>
            <w:r w:rsidR="00FC2CA8" w:rsidRPr="00547E9D">
              <w:rPr>
                <w:rFonts w:cs="Times New Roman"/>
                <w:color w:val="000000"/>
              </w:rPr>
              <w:t>S</w:t>
            </w:r>
            <w:r w:rsidRPr="00547E9D">
              <w:rPr>
                <w:rFonts w:cs="Times New Roman"/>
                <w:color w:val="000000"/>
              </w:rPr>
              <w:t>EIS (AD</w:t>
            </w:r>
            <w:r w:rsidR="00FC2CA8" w:rsidRPr="00547E9D">
              <w:rPr>
                <w:rFonts w:cs="Times New Roman"/>
                <w:color w:val="000000"/>
              </w:rPr>
              <w:t>S</w:t>
            </w:r>
            <w:r w:rsidRPr="00547E9D">
              <w:rPr>
                <w:rFonts w:cs="Times New Roman"/>
                <w:color w:val="000000"/>
              </w:rPr>
              <w:t>EIS</w:t>
            </w:r>
            <w:r w:rsidRPr="00F2480A">
              <w:rPr>
                <w:color w:val="000000"/>
              </w:rPr>
              <w:t>)</w:t>
            </w:r>
          </w:p>
        </w:tc>
        <w:tc>
          <w:tcPr>
            <w:tcW w:w="3420" w:type="dxa"/>
          </w:tcPr>
          <w:p w14:paraId="1F806FE8" w14:textId="45F995A8" w:rsidR="00B76F9E" w:rsidRPr="00082DD5" w:rsidRDefault="00B76F9E" w:rsidP="00AF16D9">
            <w:pPr>
              <w:jc w:val="center"/>
              <w:rPr>
                <w:color w:val="000000"/>
                <w:rPrChange w:id="38" w:author="Porath, Mark Todd [2]" w:date="2022-01-06T15:45:00Z">
                  <w:rPr>
                    <w:color w:val="000000"/>
                    <w:highlight w:val="yellow"/>
                  </w:rPr>
                </w:rPrChange>
              </w:rPr>
            </w:pPr>
            <w:r w:rsidRPr="00082DD5">
              <w:rPr>
                <w:rFonts w:ascii="Calibri" w:hAnsi="Calibri"/>
                <w:rPrChange w:id="39" w:author="Porath, Mark Todd [2]" w:date="2022-01-06T15:45:00Z">
                  <w:rPr>
                    <w:rFonts w:ascii="Calibri" w:hAnsi="Calibri"/>
                    <w:highlight w:val="yellow"/>
                  </w:rPr>
                </w:rPrChange>
              </w:rPr>
              <w:t>October 20</w:t>
            </w:r>
            <w:ins w:id="40" w:author="Porath, Mark Todd [2]" w:date="2022-01-06T15:47:00Z">
              <w:r w:rsidR="00082DD5">
                <w:rPr>
                  <w:rFonts w:ascii="Calibri" w:hAnsi="Calibri"/>
                </w:rPr>
                <w:t>22</w:t>
              </w:r>
            </w:ins>
            <w:del w:id="41" w:author="Porath, Mark Todd [2]" w:date="2022-01-06T15:47:00Z">
              <w:r w:rsidRPr="00082DD5" w:rsidDel="00082DD5">
                <w:rPr>
                  <w:rFonts w:ascii="Calibri" w:hAnsi="Calibri"/>
                  <w:rPrChange w:id="42" w:author="Porath, Mark Todd [2]" w:date="2022-01-06T15:45:00Z">
                    <w:rPr>
                      <w:rFonts w:ascii="Calibri" w:hAnsi="Calibri"/>
                      <w:highlight w:val="yellow"/>
                    </w:rPr>
                  </w:rPrChange>
                </w:rPr>
                <w:delText>15</w:delText>
              </w:r>
            </w:del>
          </w:p>
        </w:tc>
      </w:tr>
      <w:tr w:rsidR="00B76F9E" w:rsidRPr="00547E9D" w14:paraId="63ED66B2" w14:textId="77777777" w:rsidTr="00F2480A">
        <w:tc>
          <w:tcPr>
            <w:tcW w:w="6300" w:type="dxa"/>
          </w:tcPr>
          <w:p w14:paraId="67ED2E5A" w14:textId="56B2487A" w:rsidR="00B76F9E" w:rsidRPr="00F2480A" w:rsidRDefault="00B76F9E" w:rsidP="00AF16D9">
            <w:pPr>
              <w:rPr>
                <w:color w:val="000000"/>
              </w:rPr>
            </w:pPr>
            <w:r w:rsidRPr="00F2480A">
              <w:rPr>
                <w:color w:val="000000"/>
              </w:rPr>
              <w:t xml:space="preserve">Public Draft </w:t>
            </w:r>
            <w:r w:rsidR="0031198F" w:rsidRPr="00547E9D">
              <w:rPr>
                <w:rFonts w:cs="Times New Roman"/>
                <w:color w:val="000000"/>
              </w:rPr>
              <w:t>S</w:t>
            </w:r>
            <w:r w:rsidRPr="00547E9D">
              <w:rPr>
                <w:rFonts w:cs="Times New Roman"/>
                <w:color w:val="000000"/>
              </w:rPr>
              <w:t>EIS (D</w:t>
            </w:r>
            <w:r w:rsidR="00A31B15" w:rsidRPr="00547E9D">
              <w:rPr>
                <w:rFonts w:cs="Times New Roman"/>
                <w:color w:val="000000"/>
              </w:rPr>
              <w:t>S</w:t>
            </w:r>
            <w:r w:rsidRPr="00547E9D">
              <w:rPr>
                <w:rFonts w:cs="Times New Roman"/>
                <w:color w:val="000000"/>
              </w:rPr>
              <w:t>EIS</w:t>
            </w:r>
            <w:r w:rsidRPr="00F2480A">
              <w:rPr>
                <w:color w:val="000000"/>
              </w:rPr>
              <w:t>)</w:t>
            </w:r>
          </w:p>
        </w:tc>
        <w:tc>
          <w:tcPr>
            <w:tcW w:w="3420" w:type="dxa"/>
          </w:tcPr>
          <w:p w14:paraId="11181514" w14:textId="0E44EE00" w:rsidR="00B76F9E" w:rsidRPr="00082DD5" w:rsidRDefault="00B76F9E" w:rsidP="00AF16D9">
            <w:pPr>
              <w:jc w:val="center"/>
              <w:rPr>
                <w:color w:val="000000"/>
                <w:rPrChange w:id="43" w:author="Porath, Mark Todd [2]" w:date="2022-01-06T15:45:00Z">
                  <w:rPr>
                    <w:color w:val="000000"/>
                    <w:highlight w:val="yellow"/>
                  </w:rPr>
                </w:rPrChange>
              </w:rPr>
            </w:pPr>
            <w:r w:rsidRPr="00082DD5">
              <w:rPr>
                <w:rFonts w:ascii="Calibri" w:hAnsi="Calibri"/>
                <w:rPrChange w:id="44" w:author="Porath, Mark Todd [2]" w:date="2022-01-06T15:45:00Z">
                  <w:rPr>
                    <w:rFonts w:ascii="Calibri" w:hAnsi="Calibri"/>
                    <w:highlight w:val="yellow"/>
                  </w:rPr>
                </w:rPrChange>
              </w:rPr>
              <w:t>February 20</w:t>
            </w:r>
            <w:del w:id="45" w:author="Porath, Mark Todd [2]" w:date="2022-01-06T15:47:00Z">
              <w:r w:rsidRPr="00082DD5" w:rsidDel="00082DD5">
                <w:rPr>
                  <w:rFonts w:ascii="Calibri" w:hAnsi="Calibri"/>
                  <w:rPrChange w:id="46" w:author="Porath, Mark Todd [2]" w:date="2022-01-06T15:45:00Z">
                    <w:rPr>
                      <w:rFonts w:ascii="Calibri" w:hAnsi="Calibri"/>
                      <w:highlight w:val="yellow"/>
                    </w:rPr>
                  </w:rPrChange>
                </w:rPr>
                <w:delText>16</w:delText>
              </w:r>
            </w:del>
            <w:ins w:id="47" w:author="Porath, Mark Todd [2]" w:date="2022-01-06T15:47:00Z">
              <w:r w:rsidR="00082DD5">
                <w:rPr>
                  <w:rFonts w:ascii="Calibri" w:hAnsi="Calibri"/>
                </w:rPr>
                <w:t>22</w:t>
              </w:r>
            </w:ins>
          </w:p>
        </w:tc>
      </w:tr>
      <w:tr w:rsidR="00B76F9E" w:rsidRPr="00547E9D" w14:paraId="6341919C" w14:textId="77777777" w:rsidTr="00F2480A">
        <w:tc>
          <w:tcPr>
            <w:tcW w:w="6300" w:type="dxa"/>
          </w:tcPr>
          <w:p w14:paraId="2589B0FA" w14:textId="1093442B" w:rsidR="00B76F9E" w:rsidRPr="00F2480A" w:rsidRDefault="00B76F9E" w:rsidP="00AF16D9">
            <w:pPr>
              <w:rPr>
                <w:color w:val="000000"/>
              </w:rPr>
            </w:pPr>
            <w:r w:rsidRPr="00F2480A">
              <w:rPr>
                <w:color w:val="000000"/>
              </w:rPr>
              <w:t xml:space="preserve">Final </w:t>
            </w:r>
            <w:r w:rsidR="0031198F" w:rsidRPr="00547E9D">
              <w:rPr>
                <w:rFonts w:cs="Times New Roman"/>
                <w:color w:val="000000"/>
              </w:rPr>
              <w:t>S</w:t>
            </w:r>
            <w:r w:rsidRPr="00547E9D">
              <w:rPr>
                <w:rFonts w:cs="Times New Roman"/>
                <w:color w:val="000000"/>
              </w:rPr>
              <w:t>EIS (F</w:t>
            </w:r>
            <w:r w:rsidR="00A31B15" w:rsidRPr="00547E9D">
              <w:rPr>
                <w:rFonts w:cs="Times New Roman"/>
                <w:color w:val="000000"/>
              </w:rPr>
              <w:t>S</w:t>
            </w:r>
            <w:r w:rsidRPr="00547E9D">
              <w:rPr>
                <w:rFonts w:cs="Times New Roman"/>
                <w:color w:val="000000"/>
              </w:rPr>
              <w:t>EIS</w:t>
            </w:r>
            <w:r w:rsidRPr="00F2480A">
              <w:rPr>
                <w:color w:val="000000"/>
              </w:rPr>
              <w:t>)</w:t>
            </w:r>
          </w:p>
        </w:tc>
        <w:tc>
          <w:tcPr>
            <w:tcW w:w="3420" w:type="dxa"/>
          </w:tcPr>
          <w:p w14:paraId="2E573965" w14:textId="2A4E4A94" w:rsidR="00B76F9E" w:rsidRPr="00082DD5" w:rsidRDefault="00B76F9E" w:rsidP="00AF16D9">
            <w:pPr>
              <w:jc w:val="center"/>
              <w:rPr>
                <w:color w:val="000000"/>
                <w:rPrChange w:id="48" w:author="Porath, Mark Todd [2]" w:date="2022-01-06T15:45:00Z">
                  <w:rPr>
                    <w:color w:val="000000"/>
                    <w:highlight w:val="yellow"/>
                  </w:rPr>
                </w:rPrChange>
              </w:rPr>
            </w:pPr>
            <w:r w:rsidRPr="00082DD5">
              <w:rPr>
                <w:rFonts w:ascii="Calibri" w:hAnsi="Calibri"/>
                <w:rPrChange w:id="49" w:author="Porath, Mark Todd [2]" w:date="2022-01-06T15:45:00Z">
                  <w:rPr>
                    <w:rFonts w:ascii="Calibri" w:hAnsi="Calibri"/>
                    <w:highlight w:val="yellow"/>
                  </w:rPr>
                </w:rPrChange>
              </w:rPr>
              <w:t xml:space="preserve">November </w:t>
            </w:r>
            <w:del w:id="50" w:author="Porath, Mark Todd [2]" w:date="2022-01-06T15:47:00Z">
              <w:r w:rsidRPr="00082DD5" w:rsidDel="00082DD5">
                <w:rPr>
                  <w:rFonts w:ascii="Calibri" w:hAnsi="Calibri"/>
                  <w:rPrChange w:id="51" w:author="Porath, Mark Todd [2]" w:date="2022-01-06T15:45:00Z">
                    <w:rPr>
                      <w:rFonts w:ascii="Calibri" w:hAnsi="Calibri"/>
                      <w:highlight w:val="yellow"/>
                    </w:rPr>
                  </w:rPrChange>
                </w:rPr>
                <w:delText>2016</w:delText>
              </w:r>
            </w:del>
            <w:ins w:id="52" w:author="Porath, Mark Todd [2]" w:date="2022-01-06T15:47:00Z">
              <w:r w:rsidR="00082DD5" w:rsidRPr="00082DD5">
                <w:rPr>
                  <w:rFonts w:ascii="Calibri" w:hAnsi="Calibri"/>
                  <w:rPrChange w:id="53" w:author="Porath, Mark Todd [2]" w:date="2022-01-06T15:45:00Z">
                    <w:rPr>
                      <w:rFonts w:ascii="Calibri" w:hAnsi="Calibri"/>
                      <w:highlight w:val="yellow"/>
                    </w:rPr>
                  </w:rPrChange>
                </w:rPr>
                <w:t>20</w:t>
              </w:r>
              <w:r w:rsidR="00082DD5">
                <w:rPr>
                  <w:rFonts w:ascii="Calibri" w:hAnsi="Calibri"/>
                </w:rPr>
                <w:t>22</w:t>
              </w:r>
            </w:ins>
          </w:p>
        </w:tc>
      </w:tr>
      <w:tr w:rsidR="00B76F9E" w:rsidRPr="00547E9D" w14:paraId="4F427CE1" w14:textId="77777777" w:rsidTr="00F2480A">
        <w:tc>
          <w:tcPr>
            <w:tcW w:w="6300" w:type="dxa"/>
          </w:tcPr>
          <w:p w14:paraId="657BF72B" w14:textId="77777777" w:rsidR="00B76F9E" w:rsidRPr="00F2480A" w:rsidRDefault="00B76F9E" w:rsidP="00AF16D9">
            <w:pPr>
              <w:rPr>
                <w:color w:val="000000"/>
              </w:rPr>
            </w:pPr>
            <w:r w:rsidRPr="00F2480A">
              <w:rPr>
                <w:color w:val="000000"/>
              </w:rPr>
              <w:t>Record of Decision</w:t>
            </w:r>
          </w:p>
        </w:tc>
        <w:tc>
          <w:tcPr>
            <w:tcW w:w="3420" w:type="dxa"/>
          </w:tcPr>
          <w:p w14:paraId="5FC6233B" w14:textId="5762EFED" w:rsidR="00B76F9E" w:rsidRPr="00082DD5" w:rsidRDefault="00B76F9E" w:rsidP="00AF16D9">
            <w:pPr>
              <w:jc w:val="center"/>
              <w:rPr>
                <w:color w:val="000000"/>
                <w:rPrChange w:id="54" w:author="Porath, Mark Todd [2]" w:date="2022-01-06T15:45:00Z">
                  <w:rPr>
                    <w:color w:val="000000"/>
                    <w:highlight w:val="yellow"/>
                  </w:rPr>
                </w:rPrChange>
              </w:rPr>
            </w:pPr>
            <w:r w:rsidRPr="00082DD5">
              <w:rPr>
                <w:rFonts w:ascii="Calibri" w:hAnsi="Calibri"/>
                <w:rPrChange w:id="55" w:author="Porath, Mark Todd [2]" w:date="2022-01-06T15:45:00Z">
                  <w:rPr>
                    <w:rFonts w:ascii="Calibri" w:hAnsi="Calibri"/>
                    <w:highlight w:val="yellow"/>
                  </w:rPr>
                </w:rPrChange>
              </w:rPr>
              <w:t xml:space="preserve">December </w:t>
            </w:r>
            <w:del w:id="56" w:author="Porath, Mark Todd [2]" w:date="2022-01-06T15:47:00Z">
              <w:r w:rsidRPr="00082DD5" w:rsidDel="00082DD5">
                <w:rPr>
                  <w:rFonts w:ascii="Calibri" w:hAnsi="Calibri"/>
                  <w:rPrChange w:id="57" w:author="Porath, Mark Todd [2]" w:date="2022-01-06T15:45:00Z">
                    <w:rPr>
                      <w:rFonts w:ascii="Calibri" w:hAnsi="Calibri"/>
                      <w:highlight w:val="yellow"/>
                    </w:rPr>
                  </w:rPrChange>
                </w:rPr>
                <w:delText>2016</w:delText>
              </w:r>
            </w:del>
            <w:ins w:id="58" w:author="Porath, Mark Todd [2]" w:date="2022-01-06T15:47:00Z">
              <w:r w:rsidR="00082DD5" w:rsidRPr="00082DD5">
                <w:rPr>
                  <w:rFonts w:ascii="Calibri" w:hAnsi="Calibri"/>
                  <w:rPrChange w:id="59" w:author="Porath, Mark Todd [2]" w:date="2022-01-06T15:45:00Z">
                    <w:rPr>
                      <w:rFonts w:ascii="Calibri" w:hAnsi="Calibri"/>
                      <w:highlight w:val="yellow"/>
                    </w:rPr>
                  </w:rPrChange>
                </w:rPr>
                <w:t>20</w:t>
              </w:r>
              <w:r w:rsidR="00082DD5">
                <w:rPr>
                  <w:rFonts w:ascii="Calibri" w:hAnsi="Calibri"/>
                </w:rPr>
                <w:t>22</w:t>
              </w:r>
            </w:ins>
          </w:p>
        </w:tc>
      </w:tr>
    </w:tbl>
    <w:p w14:paraId="44BD9389" w14:textId="77777777" w:rsidR="00B76F9E" w:rsidRPr="00F2480A" w:rsidRDefault="00B76F9E" w:rsidP="00B76F9E">
      <w:pPr>
        <w:pStyle w:val="Default"/>
        <w:spacing w:after="120"/>
        <w:rPr>
          <w:rFonts w:ascii="Times New Roman" w:hAnsi="Times New Roman"/>
        </w:rPr>
      </w:pPr>
    </w:p>
    <w:p w14:paraId="37D1D9C5" w14:textId="0EB6462B" w:rsidR="00B76F9E" w:rsidRPr="00F2480A" w:rsidRDefault="00B76F9E" w:rsidP="00AF29F3">
      <w:pPr>
        <w:pStyle w:val="Heading2"/>
      </w:pPr>
      <w:r w:rsidRPr="00F2480A">
        <w:t xml:space="preserve">Contractors’ Conference </w:t>
      </w:r>
      <w:r w:rsidR="00F70AA1">
        <w:t>/ Q&amp;A</w:t>
      </w:r>
    </w:p>
    <w:p w14:paraId="089C1CBB" w14:textId="309474C7" w:rsidR="00B76F9E" w:rsidRPr="00ED3835" w:rsidRDefault="00252771" w:rsidP="00F2480A">
      <w:pPr>
        <w:pStyle w:val="BodyText"/>
        <w:rPr>
          <w:rFonts w:ascii="Times New Roman" w:hAnsi="Times New Roman"/>
        </w:rPr>
      </w:pPr>
      <w:r w:rsidRPr="00547E9D">
        <w:rPr>
          <w:rFonts w:ascii="Times New Roman" w:hAnsi="Times New Roman"/>
        </w:rPr>
        <w:t>USFWS and NPPD will hold a virtual</w:t>
      </w:r>
      <w:r w:rsidRPr="00F2480A">
        <w:rPr>
          <w:rFonts w:ascii="Times New Roman" w:hAnsi="Times New Roman"/>
        </w:rPr>
        <w:t xml:space="preserve"> </w:t>
      </w:r>
      <w:r w:rsidR="00B76F9E" w:rsidRPr="00F2480A">
        <w:rPr>
          <w:rFonts w:ascii="Times New Roman" w:hAnsi="Times New Roman"/>
        </w:rPr>
        <w:t xml:space="preserve">Contractors’ Conference on </w:t>
      </w:r>
      <w:del w:id="60" w:author="Porath, Mark Todd [3]" w:date="2022-01-06T15:53:00Z">
        <w:r w:rsidR="00B76F9E" w:rsidRPr="00D373D5" w:rsidDel="00D373D5">
          <w:rPr>
            <w:rPrChange w:id="61" w:author="Porath, Mark Todd [3]" w:date="2022-01-06T15:53:00Z">
              <w:rPr>
                <w:highlight w:val="yellow"/>
              </w:rPr>
            </w:rPrChange>
          </w:rPr>
          <w:delText>April 22, 2014</w:delText>
        </w:r>
      </w:del>
      <w:ins w:id="62" w:author="Porath, Mark Todd [3]" w:date="2022-01-06T15:53:00Z">
        <w:r w:rsidR="00D373D5">
          <w:t>February 3</w:t>
        </w:r>
        <w:r w:rsidR="00D373D5" w:rsidRPr="00D373D5">
          <w:rPr>
            <w:vertAlign w:val="superscript"/>
            <w:rPrChange w:id="63" w:author="Porath, Mark Todd [3]" w:date="2022-01-06T15:53:00Z">
              <w:rPr/>
            </w:rPrChange>
          </w:rPr>
          <w:t>rd</w:t>
        </w:r>
        <w:r w:rsidR="00D373D5">
          <w:t>, 2022</w:t>
        </w:r>
      </w:ins>
      <w:r w:rsidR="00B76F9E" w:rsidRPr="00F2480A">
        <w:rPr>
          <w:rFonts w:ascii="Times New Roman" w:hAnsi="Times New Roman"/>
        </w:rPr>
        <w:t xml:space="preserve">, beginning at 10 am Central </w:t>
      </w:r>
      <w:r w:rsidR="00381A12" w:rsidRPr="00F2480A">
        <w:rPr>
          <w:rFonts w:ascii="Times New Roman" w:hAnsi="Times New Roman"/>
        </w:rPr>
        <w:t xml:space="preserve">Daylight </w:t>
      </w:r>
      <w:r w:rsidR="00B76F9E" w:rsidRPr="00F2480A">
        <w:rPr>
          <w:rFonts w:ascii="Times New Roman" w:hAnsi="Times New Roman"/>
        </w:rPr>
        <w:t>Time</w:t>
      </w:r>
      <w:r w:rsidR="008A7915" w:rsidRPr="00F2480A">
        <w:rPr>
          <w:rFonts w:ascii="Times New Roman" w:hAnsi="Times New Roman"/>
        </w:rPr>
        <w:t xml:space="preserve">. </w:t>
      </w:r>
      <w:r w:rsidR="00B96F87" w:rsidRPr="00547E9D">
        <w:rPr>
          <w:rFonts w:ascii="Times New Roman" w:hAnsi="Times New Roman"/>
        </w:rPr>
        <w:t>[</w:t>
      </w:r>
      <w:r w:rsidR="00B96F87" w:rsidRPr="00547E9D">
        <w:rPr>
          <w:rFonts w:ascii="Times New Roman" w:hAnsi="Times New Roman"/>
          <w:highlight w:val="yellow"/>
        </w:rPr>
        <w:t xml:space="preserve">Insert information </w:t>
      </w:r>
      <w:r w:rsidR="009B0FF8" w:rsidRPr="00547E9D">
        <w:rPr>
          <w:rFonts w:ascii="Times New Roman" w:hAnsi="Times New Roman"/>
          <w:highlight w:val="yellow"/>
        </w:rPr>
        <w:t>on joining the videoconference</w:t>
      </w:r>
      <w:r w:rsidR="009B0FF8" w:rsidRPr="00547E9D">
        <w:rPr>
          <w:rFonts w:ascii="Times New Roman" w:hAnsi="Times New Roman"/>
        </w:rPr>
        <w:t>]</w:t>
      </w:r>
      <w:r w:rsidR="008A7915" w:rsidRPr="00547E9D">
        <w:rPr>
          <w:rFonts w:ascii="Times New Roman" w:hAnsi="Times New Roman"/>
        </w:rPr>
        <w:t xml:space="preserve">. </w:t>
      </w:r>
      <w:r w:rsidR="009B0FF8" w:rsidRPr="00547E9D">
        <w:rPr>
          <w:rFonts w:ascii="Times New Roman" w:hAnsi="Times New Roman"/>
        </w:rPr>
        <w:t>During</w:t>
      </w:r>
      <w:r w:rsidR="00B76F9E" w:rsidRPr="00ED3835">
        <w:rPr>
          <w:rFonts w:ascii="Times New Roman" w:hAnsi="Times New Roman"/>
        </w:rPr>
        <w:t xml:space="preserve"> the conference, questions will be answered by USFWS and NPPD</w:t>
      </w:r>
      <w:r w:rsidR="008A7915" w:rsidRPr="00ED3835">
        <w:rPr>
          <w:rFonts w:ascii="Times New Roman" w:hAnsi="Times New Roman"/>
        </w:rPr>
        <w:t xml:space="preserve">. </w:t>
      </w:r>
      <w:r w:rsidR="00B76F9E" w:rsidRPr="00ED3835">
        <w:rPr>
          <w:rFonts w:ascii="Times New Roman" w:hAnsi="Times New Roman"/>
        </w:rPr>
        <w:t>Contractors who do not participate in the conference will be notified of any modifications and receive a copy of the minutes of the meeting within two days of the meeting if an e-mail address or telephone facsimile number is provided</w:t>
      </w:r>
      <w:r w:rsidR="008A7915" w:rsidRPr="00ED3835">
        <w:rPr>
          <w:rFonts w:ascii="Times New Roman" w:hAnsi="Times New Roman"/>
        </w:rPr>
        <w:t xml:space="preserve">. </w:t>
      </w:r>
    </w:p>
    <w:p w14:paraId="6DD7C514" w14:textId="708B2EE4" w:rsidR="00B76F9E" w:rsidRPr="00B36170" w:rsidRDefault="00B76F9E" w:rsidP="00ED3835">
      <w:pPr>
        <w:pStyle w:val="BodyText"/>
        <w:rPr>
          <w:rFonts w:ascii="Times New Roman" w:hAnsi="Times New Roman"/>
        </w:rPr>
      </w:pPr>
      <w:r w:rsidRPr="00ED3835">
        <w:rPr>
          <w:rFonts w:ascii="Times New Roman" w:hAnsi="Times New Roman"/>
        </w:rPr>
        <w:t xml:space="preserve">The purpose of this conference will be to answer </w:t>
      </w:r>
      <w:r w:rsidR="00677E9B" w:rsidRPr="00547E9D">
        <w:rPr>
          <w:rFonts w:ascii="Times New Roman" w:hAnsi="Times New Roman"/>
        </w:rPr>
        <w:t>C</w:t>
      </w:r>
      <w:r w:rsidRPr="00547E9D">
        <w:rPr>
          <w:rFonts w:ascii="Times New Roman" w:hAnsi="Times New Roman"/>
        </w:rPr>
        <w:t>ontractors’</w:t>
      </w:r>
      <w:r w:rsidRPr="00ED3835">
        <w:rPr>
          <w:rFonts w:ascii="Times New Roman" w:hAnsi="Times New Roman"/>
        </w:rPr>
        <w:t xml:space="preserve"> questions about the RFP; provide copies of any other information to be used in the submission of a proposal; and entertain requests for other background documents, which may be available for use during the preparation of the </w:t>
      </w:r>
      <w:proofErr w:type="gramStart"/>
      <w:r w:rsidRPr="00ED3835">
        <w:rPr>
          <w:rFonts w:ascii="Times New Roman" w:hAnsi="Times New Roman"/>
        </w:rPr>
        <w:t>proposal</w:t>
      </w:r>
      <w:r w:rsidR="00677E9B" w:rsidRPr="00547E9D">
        <w:rPr>
          <w:rFonts w:ascii="Times New Roman" w:hAnsi="Times New Roman"/>
        </w:rPr>
        <w:t>,</w:t>
      </w:r>
      <w:r w:rsidRPr="00ED3835">
        <w:rPr>
          <w:rFonts w:ascii="Times New Roman" w:hAnsi="Times New Roman"/>
        </w:rPr>
        <w:t xml:space="preserve"> but</w:t>
      </w:r>
      <w:proofErr w:type="gramEnd"/>
      <w:r w:rsidRPr="00ED3835">
        <w:rPr>
          <w:rFonts w:ascii="Times New Roman" w:hAnsi="Times New Roman"/>
        </w:rPr>
        <w:t xml:space="preserve"> were not sent to </w:t>
      </w:r>
      <w:r w:rsidR="00677E9B" w:rsidRPr="00547E9D">
        <w:rPr>
          <w:rFonts w:ascii="Times New Roman" w:hAnsi="Times New Roman"/>
        </w:rPr>
        <w:t>C</w:t>
      </w:r>
      <w:r w:rsidRPr="00547E9D">
        <w:rPr>
          <w:rFonts w:ascii="Times New Roman" w:hAnsi="Times New Roman"/>
        </w:rPr>
        <w:t>ontractors</w:t>
      </w:r>
      <w:r w:rsidRPr="00B36170">
        <w:rPr>
          <w:rFonts w:ascii="Times New Roman" w:hAnsi="Times New Roman"/>
        </w:rPr>
        <w:t xml:space="preserve">. </w:t>
      </w:r>
    </w:p>
    <w:p w14:paraId="53671700" w14:textId="4C869099" w:rsidR="00B76F9E" w:rsidRPr="00B36170" w:rsidRDefault="00B76F9E" w:rsidP="00B36170">
      <w:pPr>
        <w:pStyle w:val="BodyText"/>
        <w:rPr>
          <w:rFonts w:ascii="Times New Roman" w:hAnsi="Times New Roman"/>
        </w:rPr>
      </w:pPr>
      <w:r w:rsidRPr="00B36170">
        <w:rPr>
          <w:rFonts w:ascii="Times New Roman" w:hAnsi="Times New Roman"/>
        </w:rPr>
        <w:t xml:space="preserve">All </w:t>
      </w:r>
      <w:r w:rsidR="00677E9B" w:rsidRPr="00547E9D">
        <w:rPr>
          <w:rFonts w:ascii="Times New Roman" w:hAnsi="Times New Roman"/>
        </w:rPr>
        <w:t>C</w:t>
      </w:r>
      <w:r w:rsidRPr="00547E9D">
        <w:rPr>
          <w:rFonts w:ascii="Times New Roman" w:hAnsi="Times New Roman"/>
        </w:rPr>
        <w:t>ontractors</w:t>
      </w:r>
      <w:r w:rsidRPr="00B36170">
        <w:rPr>
          <w:rFonts w:ascii="Times New Roman" w:hAnsi="Times New Roman"/>
        </w:rPr>
        <w:t xml:space="preserve"> are strongly encouraged to participate in this conference since it will be the only opportunity to receive responses to questions</w:t>
      </w:r>
      <w:r w:rsidR="008A7915" w:rsidRPr="00B36170">
        <w:rPr>
          <w:rFonts w:ascii="Times New Roman" w:hAnsi="Times New Roman"/>
        </w:rPr>
        <w:t xml:space="preserve">. </w:t>
      </w:r>
      <w:r w:rsidRPr="00B36170">
        <w:rPr>
          <w:rFonts w:ascii="Times New Roman" w:hAnsi="Times New Roman"/>
        </w:rPr>
        <w:t xml:space="preserve">Telephone calls, </w:t>
      </w:r>
      <w:proofErr w:type="gramStart"/>
      <w:r w:rsidRPr="00B36170">
        <w:rPr>
          <w:rFonts w:ascii="Times New Roman" w:hAnsi="Times New Roman"/>
        </w:rPr>
        <w:t>with the exception of</w:t>
      </w:r>
      <w:proofErr w:type="gramEnd"/>
      <w:r w:rsidRPr="00B36170">
        <w:rPr>
          <w:rFonts w:ascii="Times New Roman" w:hAnsi="Times New Roman"/>
        </w:rPr>
        <w:t xml:space="preserve"> the conference call held during the conference, are not permitted; no questions related to this RFP will be answered in any forum other than at the Contractors’ Conference</w:t>
      </w:r>
      <w:r w:rsidR="008A7915" w:rsidRPr="00B36170">
        <w:rPr>
          <w:rFonts w:ascii="Times New Roman" w:hAnsi="Times New Roman"/>
        </w:rPr>
        <w:t xml:space="preserve">. </w:t>
      </w:r>
      <w:r w:rsidRPr="00B36170">
        <w:rPr>
          <w:rFonts w:ascii="Times New Roman" w:hAnsi="Times New Roman"/>
        </w:rPr>
        <w:t>All questions must be answered at the conference</w:t>
      </w:r>
      <w:r w:rsidRPr="00547E9D">
        <w:rPr>
          <w:rFonts w:ascii="Times New Roman" w:hAnsi="Times New Roman"/>
        </w:rPr>
        <w:t xml:space="preserve"> </w:t>
      </w:r>
      <w:r w:rsidR="00661B85" w:rsidRPr="00547E9D">
        <w:rPr>
          <w:rFonts w:ascii="Times New Roman" w:hAnsi="Times New Roman"/>
        </w:rPr>
        <w:t>or will be provided in subsequent correspondence</w:t>
      </w:r>
      <w:r w:rsidR="00661B85" w:rsidRPr="00B36170">
        <w:rPr>
          <w:rFonts w:ascii="Times New Roman" w:hAnsi="Times New Roman"/>
        </w:rPr>
        <w:t xml:space="preserve"> </w:t>
      </w:r>
      <w:r w:rsidRPr="00B36170">
        <w:rPr>
          <w:rFonts w:ascii="Times New Roman" w:hAnsi="Times New Roman"/>
        </w:rPr>
        <w:t xml:space="preserve">so that all participants have equal access to the responses. </w:t>
      </w:r>
    </w:p>
    <w:p w14:paraId="1A137599" w14:textId="77777777" w:rsidR="00B76F9E" w:rsidRPr="00B36170" w:rsidRDefault="00B76F9E" w:rsidP="00B76F9E">
      <w:pPr>
        <w:pStyle w:val="Heading1"/>
        <w:rPr>
          <w:rFonts w:ascii="Times New Roman" w:hAnsi="Times New Roman"/>
        </w:rPr>
      </w:pPr>
      <w:r w:rsidRPr="00B36170">
        <w:rPr>
          <w:rFonts w:ascii="Times New Roman" w:hAnsi="Times New Roman"/>
        </w:rPr>
        <w:t xml:space="preserve">SERVICES REQUIRED </w:t>
      </w:r>
    </w:p>
    <w:p w14:paraId="77931E3C" w14:textId="28232DD1" w:rsidR="00B76F9E" w:rsidRPr="00B36170" w:rsidRDefault="00677E9B" w:rsidP="00B36170">
      <w:pPr>
        <w:pStyle w:val="BodyText"/>
        <w:rPr>
          <w:rFonts w:ascii="Times New Roman" w:hAnsi="Times New Roman"/>
        </w:rPr>
      </w:pPr>
      <w:r w:rsidRPr="00547E9D">
        <w:rPr>
          <w:rFonts w:ascii="Times New Roman" w:hAnsi="Times New Roman"/>
        </w:rPr>
        <w:t>C</w:t>
      </w:r>
      <w:r w:rsidR="00B76F9E" w:rsidRPr="00547E9D">
        <w:rPr>
          <w:rFonts w:ascii="Times New Roman" w:hAnsi="Times New Roman"/>
        </w:rPr>
        <w:t>ontractor</w:t>
      </w:r>
      <w:r w:rsidR="00B76F9E" w:rsidRPr="00B36170">
        <w:rPr>
          <w:rFonts w:ascii="Times New Roman" w:hAnsi="Times New Roman"/>
        </w:rPr>
        <w:t xml:space="preserve"> will be responsible for coordinating with USFWS staff in conducting the </w:t>
      </w:r>
      <w:r w:rsidR="00DF7C1D" w:rsidRPr="00547E9D">
        <w:rPr>
          <w:rFonts w:ascii="Times New Roman" w:hAnsi="Times New Roman"/>
        </w:rPr>
        <w:t xml:space="preserve">supplemental </w:t>
      </w:r>
      <w:r w:rsidR="00B76F9E" w:rsidRPr="00B36170">
        <w:rPr>
          <w:rFonts w:ascii="Times New Roman" w:hAnsi="Times New Roman"/>
        </w:rPr>
        <w:t xml:space="preserve">NEPA review, preparing the </w:t>
      </w:r>
      <w:r w:rsidR="00DF7C1D" w:rsidRPr="00547E9D">
        <w:rPr>
          <w:rFonts w:ascii="Times New Roman" w:hAnsi="Times New Roman"/>
        </w:rPr>
        <w:t>S</w:t>
      </w:r>
      <w:r w:rsidR="00B76F9E" w:rsidRPr="00547E9D">
        <w:rPr>
          <w:rFonts w:ascii="Times New Roman" w:hAnsi="Times New Roman"/>
        </w:rPr>
        <w:t>EIS</w:t>
      </w:r>
      <w:r w:rsidR="00B76F9E" w:rsidRPr="00B36170">
        <w:rPr>
          <w:rFonts w:ascii="Times New Roman" w:hAnsi="Times New Roman"/>
        </w:rPr>
        <w:t>, preparing and managing the administrative record, and completing related work within the agreed-upon schedule and approved budget</w:t>
      </w:r>
      <w:r w:rsidR="008A7915" w:rsidRPr="00B36170">
        <w:rPr>
          <w:rFonts w:ascii="Times New Roman" w:hAnsi="Times New Roman"/>
        </w:rPr>
        <w:t xml:space="preserve">. </w:t>
      </w:r>
      <w:r w:rsidR="00B76F9E" w:rsidRPr="00B36170">
        <w:rPr>
          <w:rFonts w:ascii="Times New Roman" w:hAnsi="Times New Roman"/>
        </w:rPr>
        <w:t xml:space="preserve">It will be the </w:t>
      </w:r>
      <w:r w:rsidRPr="00547E9D">
        <w:rPr>
          <w:rFonts w:ascii="Times New Roman" w:hAnsi="Times New Roman"/>
        </w:rPr>
        <w:t>C</w:t>
      </w:r>
      <w:r w:rsidR="00B76F9E" w:rsidRPr="00547E9D">
        <w:rPr>
          <w:rFonts w:ascii="Times New Roman" w:hAnsi="Times New Roman"/>
        </w:rPr>
        <w:t>ontractor’s</w:t>
      </w:r>
      <w:r w:rsidR="00B76F9E" w:rsidRPr="00B36170">
        <w:rPr>
          <w:rFonts w:ascii="Times New Roman" w:hAnsi="Times New Roman"/>
        </w:rPr>
        <w:t xml:space="preserve"> responsibility to notify NPPD if the work effort ultimately required by USFWS staff exceeds the work effort on which the bid was based or the approved budget</w:t>
      </w:r>
      <w:r w:rsidR="008A7915" w:rsidRPr="00B36170">
        <w:rPr>
          <w:rFonts w:ascii="Times New Roman" w:hAnsi="Times New Roman"/>
        </w:rPr>
        <w:t xml:space="preserve">. </w:t>
      </w:r>
    </w:p>
    <w:p w14:paraId="14A9454E" w14:textId="68A17122" w:rsidR="00B76F9E" w:rsidRPr="00B36170" w:rsidRDefault="00B76F9E" w:rsidP="00AF29F3">
      <w:pPr>
        <w:pStyle w:val="Heading2"/>
      </w:pPr>
      <w:r w:rsidRPr="00B36170">
        <w:t xml:space="preserve">Specific </w:t>
      </w:r>
      <w:r w:rsidR="009D0937" w:rsidRPr="00547E9D">
        <w:t>S</w:t>
      </w:r>
      <w:r w:rsidRPr="00547E9D">
        <w:t>EIS</w:t>
      </w:r>
      <w:r w:rsidRPr="00B36170">
        <w:t xml:space="preserve"> Tasks</w:t>
      </w:r>
    </w:p>
    <w:p w14:paraId="3CD4836C" w14:textId="41D61F69" w:rsidR="00B76F9E" w:rsidRPr="00B36170" w:rsidRDefault="00B76F9E" w:rsidP="00B36170">
      <w:pPr>
        <w:pStyle w:val="BodyText"/>
        <w:rPr>
          <w:rFonts w:ascii="Times New Roman" w:hAnsi="Times New Roman"/>
        </w:rPr>
      </w:pPr>
      <w:r w:rsidRPr="00B36170">
        <w:rPr>
          <w:rFonts w:ascii="Times New Roman" w:hAnsi="Times New Roman"/>
        </w:rPr>
        <w:t xml:space="preserve">Appendix A, Scope of Work, identifies the specific tasks that the </w:t>
      </w:r>
      <w:r w:rsidR="00677E9B" w:rsidRPr="00547E9D">
        <w:rPr>
          <w:rFonts w:ascii="Times New Roman" w:hAnsi="Times New Roman"/>
        </w:rPr>
        <w:t>C</w:t>
      </w:r>
      <w:r w:rsidRPr="00547E9D">
        <w:rPr>
          <w:rFonts w:ascii="Times New Roman" w:hAnsi="Times New Roman"/>
        </w:rPr>
        <w:t>ontractor</w:t>
      </w:r>
      <w:r w:rsidRPr="00B36170">
        <w:rPr>
          <w:rFonts w:ascii="Times New Roman" w:hAnsi="Times New Roman"/>
        </w:rPr>
        <w:t xml:space="preserve"> will be responsible for completing to the satisfaction of USFWS</w:t>
      </w:r>
      <w:r w:rsidR="008A7915" w:rsidRPr="00B36170">
        <w:rPr>
          <w:rFonts w:ascii="Times New Roman" w:hAnsi="Times New Roman"/>
        </w:rPr>
        <w:t xml:space="preserve">. </w:t>
      </w:r>
    </w:p>
    <w:p w14:paraId="29B47CDE" w14:textId="77777777" w:rsidR="00B76F9E" w:rsidRPr="00B36170" w:rsidRDefault="00B76F9E" w:rsidP="00AF29F3">
      <w:pPr>
        <w:pStyle w:val="Heading2"/>
      </w:pPr>
      <w:r w:rsidRPr="00B36170">
        <w:t>Document Format</w:t>
      </w:r>
    </w:p>
    <w:p w14:paraId="0C271B35" w14:textId="2DCB7357" w:rsidR="00B76F9E" w:rsidRPr="00AF29F3" w:rsidRDefault="00B76F9E" w:rsidP="00B36170">
      <w:pPr>
        <w:pStyle w:val="BodyText"/>
        <w:rPr>
          <w:rFonts w:ascii="Times New Roman" w:hAnsi="Times New Roman"/>
        </w:rPr>
      </w:pPr>
      <w:r w:rsidRPr="00B36170">
        <w:rPr>
          <w:rFonts w:ascii="Times New Roman" w:hAnsi="Times New Roman"/>
        </w:rPr>
        <w:t xml:space="preserve">All </w:t>
      </w:r>
      <w:r w:rsidR="009D0937" w:rsidRPr="00547E9D">
        <w:rPr>
          <w:rFonts w:ascii="Times New Roman" w:hAnsi="Times New Roman"/>
        </w:rPr>
        <w:t>S</w:t>
      </w:r>
      <w:r w:rsidRPr="00547E9D">
        <w:rPr>
          <w:rFonts w:ascii="Times New Roman" w:hAnsi="Times New Roman"/>
        </w:rPr>
        <w:t>EIS</w:t>
      </w:r>
      <w:r w:rsidRPr="00B36170">
        <w:rPr>
          <w:rFonts w:ascii="Times New Roman" w:hAnsi="Times New Roman"/>
        </w:rPr>
        <w:t xml:space="preserve">-related documents, reports, and notices required by USFWS staff must be provided in hard copy and </w:t>
      </w:r>
      <w:del w:id="64" w:author="Porath, Mark Todd [3]" w:date="2022-01-06T15:57:00Z">
        <w:r w:rsidRPr="00B36170" w:rsidDel="00D373D5">
          <w:rPr>
            <w:rFonts w:ascii="Times New Roman" w:hAnsi="Times New Roman"/>
          </w:rPr>
          <w:delText xml:space="preserve">on </w:delText>
        </w:r>
        <w:bookmarkStart w:id="65" w:name="_Hlk91851913"/>
        <w:r w:rsidR="00263065" w:rsidRPr="00547E9D" w:rsidDel="00D373D5">
          <w:rPr>
            <w:rFonts w:ascii="Times New Roman" w:hAnsi="Times New Roman"/>
          </w:rPr>
          <w:delText>a digital data storage device</w:delText>
        </w:r>
      </w:del>
      <w:commentRangeStart w:id="66"/>
      <w:ins w:id="67" w:author="Porath, Mark Todd [3]" w:date="2022-01-06T15:57:00Z">
        <w:r w:rsidR="00D373D5">
          <w:rPr>
            <w:rFonts w:ascii="Times New Roman" w:hAnsi="Times New Roman"/>
          </w:rPr>
          <w:t>electronically</w:t>
        </w:r>
      </w:ins>
      <w:r w:rsidR="00263065" w:rsidRPr="00547E9D">
        <w:rPr>
          <w:rFonts w:ascii="Times New Roman" w:hAnsi="Times New Roman"/>
        </w:rPr>
        <w:t xml:space="preserve"> </w:t>
      </w:r>
      <w:bookmarkEnd w:id="65"/>
      <w:commentRangeEnd w:id="66"/>
      <w:r w:rsidR="00D373D5">
        <w:rPr>
          <w:rStyle w:val="CommentReference"/>
          <w:rFonts w:ascii="Times New Roman" w:hAnsi="Times New Roman" w:cs="Tms Rmn"/>
          <w:bCs w:val="0"/>
          <w:color w:val="auto"/>
        </w:rPr>
        <w:commentReference w:id="66"/>
      </w:r>
      <w:r w:rsidRPr="00B36170">
        <w:rPr>
          <w:rFonts w:ascii="Times New Roman" w:hAnsi="Times New Roman"/>
        </w:rPr>
        <w:t xml:space="preserve"> in Microsoft Word format, or as otherwise agreed to by USFWS staff</w:t>
      </w:r>
      <w:r w:rsidR="008A7915" w:rsidRPr="00B36170">
        <w:rPr>
          <w:rFonts w:ascii="Times New Roman" w:hAnsi="Times New Roman"/>
        </w:rPr>
        <w:t xml:space="preserve">. </w:t>
      </w:r>
      <w:r w:rsidRPr="00B36170">
        <w:rPr>
          <w:rFonts w:ascii="Times New Roman" w:hAnsi="Times New Roman"/>
        </w:rPr>
        <w:t>Any required databases (such as mailing lists) must be Microsoft Access compatible</w:t>
      </w:r>
      <w:r w:rsidR="008A7915" w:rsidRPr="00B36170">
        <w:rPr>
          <w:rFonts w:ascii="Times New Roman" w:hAnsi="Times New Roman"/>
        </w:rPr>
        <w:t xml:space="preserve">. </w:t>
      </w:r>
      <w:r w:rsidRPr="00B36170">
        <w:rPr>
          <w:rFonts w:ascii="Times New Roman" w:hAnsi="Times New Roman"/>
        </w:rPr>
        <w:t xml:space="preserve">The </w:t>
      </w:r>
      <w:r w:rsidR="001E7920" w:rsidRPr="00547E9D">
        <w:rPr>
          <w:rFonts w:ascii="Times New Roman" w:hAnsi="Times New Roman"/>
        </w:rPr>
        <w:t>updated</w:t>
      </w:r>
      <w:r w:rsidRPr="00547E9D">
        <w:rPr>
          <w:rFonts w:ascii="Times New Roman" w:hAnsi="Times New Roman"/>
        </w:rPr>
        <w:t xml:space="preserve"> D</w:t>
      </w:r>
      <w:r w:rsidR="009D0937" w:rsidRPr="00547E9D">
        <w:rPr>
          <w:rFonts w:ascii="Times New Roman" w:hAnsi="Times New Roman"/>
        </w:rPr>
        <w:t>S</w:t>
      </w:r>
      <w:r w:rsidRPr="00547E9D">
        <w:rPr>
          <w:rFonts w:ascii="Times New Roman" w:hAnsi="Times New Roman"/>
        </w:rPr>
        <w:t>EIS</w:t>
      </w:r>
      <w:r w:rsidRPr="00AF29F3">
        <w:rPr>
          <w:rFonts w:ascii="Times New Roman" w:hAnsi="Times New Roman"/>
        </w:rPr>
        <w:t xml:space="preserve"> and </w:t>
      </w:r>
      <w:r w:rsidRPr="00547E9D">
        <w:rPr>
          <w:rFonts w:ascii="Times New Roman" w:hAnsi="Times New Roman"/>
        </w:rPr>
        <w:t>F</w:t>
      </w:r>
      <w:r w:rsidR="009D0937" w:rsidRPr="00547E9D">
        <w:rPr>
          <w:rFonts w:ascii="Times New Roman" w:hAnsi="Times New Roman"/>
        </w:rPr>
        <w:t>S</w:t>
      </w:r>
      <w:r w:rsidRPr="00547E9D">
        <w:rPr>
          <w:rFonts w:ascii="Times New Roman" w:hAnsi="Times New Roman"/>
        </w:rPr>
        <w:t>EIS</w:t>
      </w:r>
      <w:r w:rsidRPr="00AF29F3">
        <w:rPr>
          <w:rFonts w:ascii="Times New Roman" w:hAnsi="Times New Roman"/>
        </w:rPr>
        <w:t xml:space="preserve"> will be provided as Microsoft Word and pdf files as specified by USFWS staff in addition to hard copy. </w:t>
      </w:r>
    </w:p>
    <w:p w14:paraId="0F19D054" w14:textId="42E82DA2" w:rsidR="00B76F9E" w:rsidRPr="00AF29F3" w:rsidRDefault="00B76F9E" w:rsidP="00AF29F3">
      <w:pPr>
        <w:pStyle w:val="Heading2"/>
      </w:pPr>
      <w:r w:rsidRPr="00AF29F3">
        <w:lastRenderedPageBreak/>
        <w:t xml:space="preserve">Scope of the </w:t>
      </w:r>
      <w:r w:rsidR="009D0937" w:rsidRPr="00547E9D">
        <w:t>S</w:t>
      </w:r>
      <w:r w:rsidRPr="00547E9D">
        <w:t>EIS</w:t>
      </w:r>
    </w:p>
    <w:p w14:paraId="6C59CEAD" w14:textId="3642B72E" w:rsidR="00B76F9E" w:rsidRPr="00AF29F3" w:rsidRDefault="00B76F9E" w:rsidP="00AF29F3">
      <w:pPr>
        <w:pStyle w:val="BodyText"/>
        <w:rPr>
          <w:rFonts w:ascii="Times New Roman" w:hAnsi="Times New Roman"/>
        </w:rPr>
      </w:pPr>
      <w:r w:rsidRPr="00AF29F3">
        <w:rPr>
          <w:rFonts w:ascii="Times New Roman" w:hAnsi="Times New Roman"/>
        </w:rPr>
        <w:t xml:space="preserve">The scope of the </w:t>
      </w:r>
      <w:r w:rsidR="00183836" w:rsidRPr="00547E9D">
        <w:rPr>
          <w:rFonts w:ascii="Times New Roman" w:hAnsi="Times New Roman"/>
        </w:rPr>
        <w:t>S</w:t>
      </w:r>
      <w:r w:rsidRPr="00547E9D">
        <w:rPr>
          <w:rFonts w:ascii="Times New Roman" w:hAnsi="Times New Roman"/>
        </w:rPr>
        <w:t>EIS</w:t>
      </w:r>
      <w:r w:rsidRPr="00AF29F3">
        <w:rPr>
          <w:rFonts w:ascii="Times New Roman" w:hAnsi="Times New Roman"/>
        </w:rPr>
        <w:t xml:space="preserve"> will be </w:t>
      </w:r>
      <w:del w:id="68" w:author="Porath, Mark Todd [4]" w:date="2022-01-06T15:58:00Z">
        <w:r w:rsidR="009D0937" w:rsidRPr="00547E9D" w:rsidDel="00D373D5">
          <w:rPr>
            <w:rFonts w:ascii="Times New Roman" w:hAnsi="Times New Roman"/>
          </w:rPr>
          <w:delText xml:space="preserve">limited </w:delText>
        </w:r>
      </w:del>
      <w:r w:rsidR="009D0937" w:rsidRPr="00547E9D">
        <w:rPr>
          <w:rFonts w:ascii="Times New Roman" w:hAnsi="Times New Roman"/>
        </w:rPr>
        <w:t>to address</w:t>
      </w:r>
      <w:del w:id="69" w:author="Porath, Mark Todd [4]" w:date="2022-01-06T15:58:00Z">
        <w:r w:rsidR="009D0937" w:rsidRPr="00547E9D" w:rsidDel="00D373D5">
          <w:rPr>
            <w:rFonts w:ascii="Times New Roman" w:hAnsi="Times New Roman"/>
          </w:rPr>
          <w:delText>ing</w:delText>
        </w:r>
      </w:del>
      <w:r w:rsidR="009D0937" w:rsidRPr="00AF29F3">
        <w:rPr>
          <w:rFonts w:ascii="Times New Roman" w:hAnsi="Times New Roman"/>
        </w:rPr>
        <w:t xml:space="preserve"> the </w:t>
      </w:r>
      <w:r w:rsidR="009D0937" w:rsidRPr="00547E9D">
        <w:rPr>
          <w:rFonts w:ascii="Times New Roman" w:hAnsi="Times New Roman"/>
        </w:rPr>
        <w:t xml:space="preserve">issues </w:t>
      </w:r>
      <w:r w:rsidR="00183836" w:rsidRPr="00547E9D">
        <w:rPr>
          <w:rFonts w:ascii="Times New Roman" w:hAnsi="Times New Roman"/>
        </w:rPr>
        <w:t>remanded by the district court</w:t>
      </w:r>
      <w:r w:rsidR="00183836" w:rsidRPr="00AF29F3">
        <w:rPr>
          <w:rFonts w:ascii="Times New Roman" w:hAnsi="Times New Roman"/>
        </w:rPr>
        <w:t xml:space="preserve"> </w:t>
      </w:r>
      <w:commentRangeStart w:id="70"/>
      <w:r w:rsidR="00183836" w:rsidRPr="00AF29F3">
        <w:rPr>
          <w:rFonts w:ascii="Times New Roman" w:hAnsi="Times New Roman"/>
        </w:rPr>
        <w:t>and</w:t>
      </w:r>
      <w:r w:rsidR="00183836" w:rsidRPr="00547E9D">
        <w:rPr>
          <w:rFonts w:ascii="Times New Roman" w:hAnsi="Times New Roman"/>
        </w:rPr>
        <w:t xml:space="preserve"> </w:t>
      </w:r>
      <w:commentRangeEnd w:id="70"/>
      <w:r w:rsidR="00D373D5">
        <w:rPr>
          <w:rStyle w:val="CommentReference"/>
          <w:rFonts w:ascii="Times New Roman" w:hAnsi="Times New Roman" w:cs="Tms Rmn"/>
          <w:bCs w:val="0"/>
          <w:color w:val="auto"/>
        </w:rPr>
        <w:commentReference w:id="70"/>
      </w:r>
      <w:r w:rsidR="00183836" w:rsidRPr="00547E9D">
        <w:rPr>
          <w:rFonts w:ascii="Times New Roman" w:hAnsi="Times New Roman"/>
        </w:rPr>
        <w:t>any</w:t>
      </w:r>
      <w:r w:rsidR="00842DC2" w:rsidRPr="00547E9D">
        <w:rPr>
          <w:rFonts w:ascii="Times New Roman" w:hAnsi="Times New Roman"/>
        </w:rPr>
        <w:t xml:space="preserve"> new information that materially affects the impact analysis of the </w:t>
      </w:r>
      <w:commentRangeStart w:id="71"/>
      <w:r w:rsidR="00842DC2" w:rsidRPr="00547E9D">
        <w:rPr>
          <w:rFonts w:ascii="Times New Roman" w:hAnsi="Times New Roman"/>
        </w:rPr>
        <w:t>FEIS</w:t>
      </w:r>
      <w:r w:rsidR="00636AEB" w:rsidRPr="00547E9D">
        <w:rPr>
          <w:rFonts w:ascii="Times New Roman" w:hAnsi="Times New Roman"/>
        </w:rPr>
        <w:t>.</w:t>
      </w:r>
      <w:r w:rsidR="00183836" w:rsidRPr="00547E9D">
        <w:rPr>
          <w:rFonts w:ascii="Times New Roman" w:hAnsi="Times New Roman"/>
        </w:rPr>
        <w:t xml:space="preserve"> </w:t>
      </w:r>
      <w:commentRangeEnd w:id="71"/>
      <w:r w:rsidR="00D373D5">
        <w:rPr>
          <w:rStyle w:val="CommentReference"/>
          <w:rFonts w:ascii="Times New Roman" w:hAnsi="Times New Roman" w:cs="Tms Rmn"/>
          <w:bCs w:val="0"/>
          <w:color w:val="auto"/>
        </w:rPr>
        <w:commentReference w:id="71"/>
      </w:r>
      <w:r w:rsidR="00636AEB" w:rsidRPr="00547E9D">
        <w:rPr>
          <w:rFonts w:ascii="Times New Roman" w:hAnsi="Times New Roman"/>
        </w:rPr>
        <w:t>The SEIS</w:t>
      </w:r>
      <w:r w:rsidR="00636AEB" w:rsidRPr="00AF29F3">
        <w:rPr>
          <w:rFonts w:ascii="Times New Roman" w:hAnsi="Times New Roman"/>
        </w:rPr>
        <w:t xml:space="preserve"> </w:t>
      </w:r>
      <w:r w:rsidRPr="00AF29F3">
        <w:rPr>
          <w:rFonts w:ascii="Times New Roman" w:hAnsi="Times New Roman"/>
        </w:rPr>
        <w:t>must meet the requirements of NEPA and its implementing regulations including those issued by the CEQ, DOI, and USFWS, other applicable federal laws and regulations, and appropriate CEQ, DOI, and USFWS policy guidance</w:t>
      </w:r>
      <w:r w:rsidR="008A7915" w:rsidRPr="00AF29F3">
        <w:rPr>
          <w:rFonts w:ascii="Times New Roman" w:hAnsi="Times New Roman"/>
        </w:rPr>
        <w:t xml:space="preserve">. </w:t>
      </w:r>
      <w:r w:rsidRPr="00AF29F3">
        <w:rPr>
          <w:rFonts w:ascii="Times New Roman" w:hAnsi="Times New Roman"/>
        </w:rPr>
        <w:t xml:space="preserve">The </w:t>
      </w:r>
      <w:r w:rsidR="00636AEB" w:rsidRPr="00547E9D">
        <w:rPr>
          <w:rFonts w:ascii="Times New Roman" w:hAnsi="Times New Roman"/>
        </w:rPr>
        <w:t>S</w:t>
      </w:r>
      <w:r w:rsidRPr="00547E9D">
        <w:rPr>
          <w:rFonts w:ascii="Times New Roman" w:hAnsi="Times New Roman"/>
        </w:rPr>
        <w:t>EIS</w:t>
      </w:r>
      <w:r w:rsidRPr="00AF29F3">
        <w:rPr>
          <w:rFonts w:ascii="Times New Roman" w:hAnsi="Times New Roman"/>
        </w:rPr>
        <w:t xml:space="preserve"> shall include, but not necessarily be limited to, the following sections: </w:t>
      </w:r>
    </w:p>
    <w:p w14:paraId="4D4AC5E3" w14:textId="77777777" w:rsidR="00B76F9E" w:rsidRPr="00AF29F3" w:rsidRDefault="00B76F9E" w:rsidP="00B76F9E">
      <w:pPr>
        <w:pStyle w:val="Default"/>
        <w:numPr>
          <w:ilvl w:val="0"/>
          <w:numId w:val="43"/>
        </w:numPr>
        <w:tabs>
          <w:tab w:val="left" w:pos="900"/>
        </w:tabs>
        <w:rPr>
          <w:rFonts w:ascii="Times New Roman" w:hAnsi="Times New Roman"/>
          <w:color w:val="auto"/>
        </w:rPr>
      </w:pPr>
      <w:r w:rsidRPr="00AF29F3">
        <w:rPr>
          <w:rFonts w:ascii="Times New Roman" w:hAnsi="Times New Roman"/>
          <w:color w:val="auto"/>
        </w:rPr>
        <w:t xml:space="preserve">Cover Sheet </w:t>
      </w:r>
    </w:p>
    <w:p w14:paraId="48967ED0" w14:textId="77777777" w:rsidR="00B76F9E" w:rsidRPr="00AF29F3" w:rsidRDefault="00B76F9E" w:rsidP="00B76F9E">
      <w:pPr>
        <w:pStyle w:val="Default"/>
        <w:numPr>
          <w:ilvl w:val="0"/>
          <w:numId w:val="43"/>
        </w:numPr>
        <w:tabs>
          <w:tab w:val="left" w:pos="900"/>
        </w:tabs>
        <w:rPr>
          <w:rFonts w:ascii="Times New Roman" w:hAnsi="Times New Roman"/>
          <w:color w:val="auto"/>
        </w:rPr>
      </w:pPr>
      <w:r w:rsidRPr="00AF29F3">
        <w:rPr>
          <w:rFonts w:ascii="Times New Roman" w:hAnsi="Times New Roman"/>
          <w:color w:val="auto"/>
        </w:rPr>
        <w:t xml:space="preserve">Executive Summary (including Impact Summary Table) </w:t>
      </w:r>
    </w:p>
    <w:p w14:paraId="508BDA3D" w14:textId="77777777" w:rsidR="00B76F9E" w:rsidRPr="00AF29F3" w:rsidRDefault="00B76F9E" w:rsidP="00B76F9E">
      <w:pPr>
        <w:pStyle w:val="Default"/>
        <w:numPr>
          <w:ilvl w:val="0"/>
          <w:numId w:val="43"/>
        </w:numPr>
        <w:tabs>
          <w:tab w:val="left" w:pos="900"/>
        </w:tabs>
        <w:rPr>
          <w:rFonts w:ascii="Times New Roman" w:hAnsi="Times New Roman"/>
          <w:color w:val="auto"/>
        </w:rPr>
      </w:pPr>
      <w:r w:rsidRPr="00AF29F3">
        <w:rPr>
          <w:rFonts w:ascii="Times New Roman" w:hAnsi="Times New Roman"/>
          <w:color w:val="auto"/>
        </w:rPr>
        <w:t>Purpose and Need</w:t>
      </w:r>
    </w:p>
    <w:p w14:paraId="2040267C" w14:textId="77777777" w:rsidR="00B76F9E" w:rsidRPr="00AF29F3" w:rsidRDefault="00B76F9E" w:rsidP="00B76F9E">
      <w:pPr>
        <w:pStyle w:val="Default"/>
        <w:numPr>
          <w:ilvl w:val="0"/>
          <w:numId w:val="43"/>
        </w:numPr>
        <w:tabs>
          <w:tab w:val="left" w:pos="900"/>
        </w:tabs>
        <w:rPr>
          <w:rFonts w:ascii="Times New Roman" w:hAnsi="Times New Roman"/>
          <w:color w:val="auto"/>
        </w:rPr>
      </w:pPr>
      <w:r w:rsidRPr="00AF29F3">
        <w:rPr>
          <w:rFonts w:ascii="Times New Roman" w:hAnsi="Times New Roman"/>
          <w:color w:val="auto"/>
        </w:rPr>
        <w:t xml:space="preserve">Proposed Project and Alternatives </w:t>
      </w:r>
    </w:p>
    <w:p w14:paraId="1CE7E893" w14:textId="5B082612" w:rsidR="00E03469" w:rsidRPr="00AF29F3" w:rsidRDefault="00B76F9E" w:rsidP="00AF16D9">
      <w:pPr>
        <w:pStyle w:val="Default"/>
        <w:numPr>
          <w:ilvl w:val="0"/>
          <w:numId w:val="43"/>
        </w:numPr>
        <w:tabs>
          <w:tab w:val="left" w:pos="900"/>
        </w:tabs>
        <w:rPr>
          <w:rFonts w:ascii="Times New Roman" w:hAnsi="Times New Roman"/>
          <w:color w:val="auto"/>
        </w:rPr>
      </w:pPr>
      <w:r w:rsidRPr="00AF29F3">
        <w:rPr>
          <w:rFonts w:ascii="Times New Roman" w:hAnsi="Times New Roman"/>
          <w:color w:val="auto"/>
        </w:rPr>
        <w:t xml:space="preserve">Affected Environment </w:t>
      </w:r>
      <w:r w:rsidR="00F25D0A" w:rsidRPr="00547E9D">
        <w:rPr>
          <w:rFonts w:ascii="Times New Roman" w:hAnsi="Times New Roman" w:cs="Times New Roman"/>
          <w:color w:val="auto"/>
        </w:rPr>
        <w:t xml:space="preserve">and </w:t>
      </w:r>
      <w:r w:rsidRPr="00547E9D">
        <w:rPr>
          <w:rFonts w:ascii="Times New Roman" w:hAnsi="Times New Roman" w:cs="Times New Roman"/>
          <w:color w:val="auto"/>
        </w:rPr>
        <w:t>Environmental Consequences</w:t>
      </w:r>
    </w:p>
    <w:p w14:paraId="1FA9DB3D" w14:textId="0CA0481D" w:rsidR="00E03469" w:rsidRPr="00547E9D" w:rsidRDefault="00E03469" w:rsidP="00E03469">
      <w:pPr>
        <w:pStyle w:val="Default"/>
        <w:numPr>
          <w:ilvl w:val="1"/>
          <w:numId w:val="43"/>
        </w:numPr>
        <w:tabs>
          <w:tab w:val="left" w:pos="900"/>
        </w:tabs>
        <w:rPr>
          <w:rFonts w:ascii="Times New Roman" w:hAnsi="Times New Roman" w:cs="Times New Roman"/>
          <w:color w:val="auto"/>
        </w:rPr>
      </w:pPr>
      <w:r w:rsidRPr="00547E9D">
        <w:rPr>
          <w:rFonts w:ascii="Times New Roman" w:hAnsi="Times New Roman" w:cs="Times New Roman"/>
          <w:color w:val="auto"/>
        </w:rPr>
        <w:t>Resources Not Brought Forward for Detailed Analysis</w:t>
      </w:r>
    </w:p>
    <w:p w14:paraId="453C272A" w14:textId="77777777" w:rsidR="007E0F53" w:rsidRPr="00547E9D" w:rsidRDefault="00E03469" w:rsidP="00E03469">
      <w:pPr>
        <w:pStyle w:val="Default"/>
        <w:numPr>
          <w:ilvl w:val="1"/>
          <w:numId w:val="43"/>
        </w:numPr>
        <w:tabs>
          <w:tab w:val="left" w:pos="900"/>
        </w:tabs>
        <w:rPr>
          <w:rFonts w:ascii="Times New Roman" w:hAnsi="Times New Roman" w:cs="Times New Roman"/>
          <w:color w:val="auto"/>
        </w:rPr>
      </w:pPr>
      <w:r w:rsidRPr="00547E9D">
        <w:rPr>
          <w:rFonts w:ascii="Times New Roman" w:hAnsi="Times New Roman" w:cs="Times New Roman"/>
          <w:color w:val="auto"/>
        </w:rPr>
        <w:t>Resources Analyzed in Detail</w:t>
      </w:r>
    </w:p>
    <w:p w14:paraId="47C399EA" w14:textId="7BFB35A8" w:rsidR="00E03469" w:rsidRPr="00AF29F3" w:rsidRDefault="007E0F53" w:rsidP="007E0F53">
      <w:pPr>
        <w:pStyle w:val="Default"/>
        <w:numPr>
          <w:ilvl w:val="0"/>
          <w:numId w:val="43"/>
        </w:numPr>
        <w:tabs>
          <w:tab w:val="left" w:pos="900"/>
        </w:tabs>
        <w:rPr>
          <w:rFonts w:ascii="Times New Roman" w:hAnsi="Times New Roman"/>
          <w:color w:val="auto"/>
        </w:rPr>
      </w:pPr>
      <w:r w:rsidRPr="00AF29F3">
        <w:rPr>
          <w:rFonts w:ascii="Times New Roman" w:hAnsi="Times New Roman"/>
          <w:color w:val="auto"/>
        </w:rPr>
        <w:t>Cumulative Impacts</w:t>
      </w:r>
      <w:r w:rsidRPr="00547E9D">
        <w:rPr>
          <w:rFonts w:ascii="Times New Roman" w:hAnsi="Times New Roman" w:cs="Times New Roman"/>
          <w:color w:val="auto"/>
        </w:rPr>
        <w:t xml:space="preserve"> Analysis</w:t>
      </w:r>
      <w:r w:rsidR="00B76F9E" w:rsidRPr="00AF29F3">
        <w:rPr>
          <w:rFonts w:ascii="Times New Roman" w:hAnsi="Times New Roman"/>
          <w:color w:val="auto"/>
        </w:rPr>
        <w:t xml:space="preserve"> </w:t>
      </w:r>
    </w:p>
    <w:p w14:paraId="0A1261DA" w14:textId="77777777" w:rsidR="00B76F9E" w:rsidRPr="00AF29F3" w:rsidRDefault="00B76F9E" w:rsidP="00B76F9E">
      <w:pPr>
        <w:pStyle w:val="Default"/>
        <w:numPr>
          <w:ilvl w:val="0"/>
          <w:numId w:val="43"/>
        </w:numPr>
        <w:tabs>
          <w:tab w:val="left" w:pos="900"/>
        </w:tabs>
        <w:rPr>
          <w:rFonts w:ascii="Times New Roman" w:hAnsi="Times New Roman"/>
          <w:color w:val="auto"/>
        </w:rPr>
      </w:pPr>
      <w:r w:rsidRPr="00AF29F3">
        <w:rPr>
          <w:rFonts w:ascii="Times New Roman" w:hAnsi="Times New Roman"/>
          <w:color w:val="auto"/>
        </w:rPr>
        <w:t xml:space="preserve">Agencies and Sources Consulted </w:t>
      </w:r>
    </w:p>
    <w:p w14:paraId="7AA75E40" w14:textId="77777777" w:rsidR="00F5363B" w:rsidRPr="00547E9D" w:rsidRDefault="00F5363B" w:rsidP="00F5363B">
      <w:pPr>
        <w:pStyle w:val="Default"/>
        <w:numPr>
          <w:ilvl w:val="0"/>
          <w:numId w:val="43"/>
        </w:numPr>
        <w:tabs>
          <w:tab w:val="left" w:pos="900"/>
        </w:tabs>
        <w:rPr>
          <w:rFonts w:ascii="Times New Roman" w:hAnsi="Times New Roman" w:cs="Times New Roman"/>
          <w:color w:val="auto"/>
        </w:rPr>
      </w:pPr>
      <w:r w:rsidRPr="00547E9D">
        <w:rPr>
          <w:rFonts w:ascii="Times New Roman" w:hAnsi="Times New Roman" w:cs="Times New Roman"/>
          <w:color w:val="auto"/>
        </w:rPr>
        <w:t xml:space="preserve">SEIS Distribution List </w:t>
      </w:r>
    </w:p>
    <w:p w14:paraId="114D33E4" w14:textId="77777777" w:rsidR="00B76F9E" w:rsidRPr="00AF29F3" w:rsidRDefault="00B76F9E" w:rsidP="00B76F9E">
      <w:pPr>
        <w:pStyle w:val="Default"/>
        <w:numPr>
          <w:ilvl w:val="0"/>
          <w:numId w:val="43"/>
        </w:numPr>
        <w:tabs>
          <w:tab w:val="left" w:pos="900"/>
        </w:tabs>
        <w:rPr>
          <w:rFonts w:ascii="Times New Roman" w:hAnsi="Times New Roman"/>
          <w:color w:val="auto"/>
        </w:rPr>
      </w:pPr>
      <w:r w:rsidRPr="00AF29F3">
        <w:rPr>
          <w:rFonts w:ascii="Times New Roman" w:hAnsi="Times New Roman"/>
          <w:color w:val="auto"/>
        </w:rPr>
        <w:t xml:space="preserve">References </w:t>
      </w:r>
    </w:p>
    <w:p w14:paraId="5A67C0EB" w14:textId="77777777" w:rsidR="00F5363B" w:rsidRPr="00AF29F3" w:rsidRDefault="00F5363B" w:rsidP="00F5363B">
      <w:pPr>
        <w:pStyle w:val="Default"/>
        <w:numPr>
          <w:ilvl w:val="0"/>
          <w:numId w:val="43"/>
        </w:numPr>
        <w:tabs>
          <w:tab w:val="left" w:pos="900"/>
        </w:tabs>
        <w:rPr>
          <w:rFonts w:ascii="Times New Roman" w:hAnsi="Times New Roman"/>
          <w:color w:val="auto"/>
        </w:rPr>
      </w:pPr>
      <w:r w:rsidRPr="00AF29F3">
        <w:rPr>
          <w:rFonts w:ascii="Times New Roman" w:hAnsi="Times New Roman"/>
          <w:color w:val="auto"/>
        </w:rPr>
        <w:t xml:space="preserve">List of Preparers and Contributors </w:t>
      </w:r>
    </w:p>
    <w:p w14:paraId="5337A480" w14:textId="77777777" w:rsidR="00B76F9E" w:rsidRPr="00AF29F3" w:rsidRDefault="00B76F9E" w:rsidP="00B76F9E">
      <w:pPr>
        <w:pStyle w:val="Default"/>
        <w:numPr>
          <w:ilvl w:val="0"/>
          <w:numId w:val="43"/>
        </w:numPr>
        <w:tabs>
          <w:tab w:val="left" w:pos="900"/>
        </w:tabs>
        <w:rPr>
          <w:rFonts w:ascii="Times New Roman" w:hAnsi="Times New Roman"/>
          <w:color w:val="auto"/>
        </w:rPr>
      </w:pPr>
      <w:r w:rsidRPr="00AF29F3">
        <w:rPr>
          <w:rFonts w:ascii="Times New Roman" w:hAnsi="Times New Roman"/>
          <w:color w:val="auto"/>
        </w:rPr>
        <w:t>Appendices and Technical Reports</w:t>
      </w:r>
    </w:p>
    <w:p w14:paraId="18AEAA6E" w14:textId="77777777" w:rsidR="00B76F9E" w:rsidRPr="00AF29F3" w:rsidRDefault="00B76F9E" w:rsidP="00B76F9E">
      <w:pPr>
        <w:pStyle w:val="Default"/>
        <w:rPr>
          <w:rFonts w:ascii="Times New Roman" w:hAnsi="Times New Roman"/>
          <w:color w:val="auto"/>
        </w:rPr>
      </w:pPr>
    </w:p>
    <w:p w14:paraId="7FCCEEF6" w14:textId="16F2707D" w:rsidR="00B76F9E" w:rsidRPr="00547E9D" w:rsidRDefault="00B76F9E" w:rsidP="00E456A6">
      <w:pPr>
        <w:pStyle w:val="BodyText"/>
        <w:rPr>
          <w:rFonts w:ascii="Times New Roman" w:hAnsi="Times New Roman"/>
        </w:rPr>
      </w:pPr>
      <w:r w:rsidRPr="00AF29F3">
        <w:rPr>
          <w:rFonts w:ascii="Times New Roman" w:hAnsi="Times New Roman"/>
        </w:rPr>
        <w:t xml:space="preserve">The </w:t>
      </w:r>
      <w:r w:rsidR="00901F3B" w:rsidRPr="00547E9D">
        <w:rPr>
          <w:rFonts w:ascii="Times New Roman" w:hAnsi="Times New Roman"/>
        </w:rPr>
        <w:t>S</w:t>
      </w:r>
      <w:r w:rsidRPr="00547E9D">
        <w:rPr>
          <w:rFonts w:ascii="Times New Roman" w:hAnsi="Times New Roman"/>
        </w:rPr>
        <w:t>EIS</w:t>
      </w:r>
      <w:r w:rsidRPr="00AF29F3">
        <w:rPr>
          <w:rFonts w:ascii="Times New Roman" w:hAnsi="Times New Roman"/>
        </w:rPr>
        <w:t xml:space="preserve"> should address</w:t>
      </w:r>
      <w:r w:rsidR="00F74D1E" w:rsidRPr="00AF29F3">
        <w:rPr>
          <w:rFonts w:ascii="Times New Roman" w:hAnsi="Times New Roman"/>
        </w:rPr>
        <w:t xml:space="preserve"> </w:t>
      </w:r>
      <w:r w:rsidR="00F74D1E" w:rsidRPr="00547E9D">
        <w:rPr>
          <w:rFonts w:ascii="Times New Roman" w:hAnsi="Times New Roman"/>
        </w:rPr>
        <w:t>in detail</w:t>
      </w:r>
      <w:r w:rsidRPr="00547E9D">
        <w:rPr>
          <w:rFonts w:ascii="Times New Roman" w:hAnsi="Times New Roman"/>
        </w:rPr>
        <w:t xml:space="preserve"> </w:t>
      </w:r>
      <w:r w:rsidRPr="00AF29F3">
        <w:rPr>
          <w:rFonts w:ascii="Times New Roman" w:hAnsi="Times New Roman"/>
        </w:rPr>
        <w:t>the following resource topics</w:t>
      </w:r>
      <w:r w:rsidR="00901F3B" w:rsidRPr="00547E9D">
        <w:rPr>
          <w:rFonts w:ascii="Times New Roman" w:hAnsi="Times New Roman"/>
        </w:rPr>
        <w:t>:</w:t>
      </w:r>
      <w:r w:rsidRPr="00547E9D">
        <w:rPr>
          <w:rFonts w:ascii="Times New Roman" w:hAnsi="Times New Roman"/>
        </w:rPr>
        <w:t xml:space="preserve"> </w:t>
      </w:r>
    </w:p>
    <w:p w14:paraId="55E9D3DF" w14:textId="0822FC09" w:rsidR="00B76F9E" w:rsidRPr="00547E9D" w:rsidRDefault="00B76F9E" w:rsidP="00B76F9E">
      <w:pPr>
        <w:pStyle w:val="Default"/>
        <w:numPr>
          <w:ilvl w:val="0"/>
          <w:numId w:val="44"/>
        </w:numPr>
        <w:rPr>
          <w:rFonts w:ascii="Times New Roman" w:hAnsi="Times New Roman" w:cs="Times New Roman"/>
          <w:color w:val="auto"/>
        </w:rPr>
      </w:pPr>
      <w:r w:rsidRPr="00547E9D">
        <w:rPr>
          <w:rFonts w:ascii="Times New Roman" w:hAnsi="Times New Roman" w:cs="Times New Roman"/>
          <w:color w:val="auto"/>
        </w:rPr>
        <w:t xml:space="preserve">Biological Resources (including wildlife, vegetation, wetlands, and special-status species) </w:t>
      </w:r>
    </w:p>
    <w:p w14:paraId="4F29C9C0" w14:textId="77777777" w:rsidR="00B76F9E" w:rsidRPr="00AF29F3" w:rsidRDefault="00B76F9E" w:rsidP="00B76F9E">
      <w:pPr>
        <w:pStyle w:val="Default"/>
        <w:numPr>
          <w:ilvl w:val="0"/>
          <w:numId w:val="44"/>
        </w:numPr>
        <w:rPr>
          <w:rFonts w:ascii="Times New Roman" w:hAnsi="Times New Roman"/>
          <w:color w:val="auto"/>
        </w:rPr>
      </w:pPr>
      <w:r w:rsidRPr="00AF29F3">
        <w:rPr>
          <w:rFonts w:ascii="Times New Roman" w:hAnsi="Times New Roman"/>
          <w:color w:val="auto"/>
        </w:rPr>
        <w:t xml:space="preserve">Visual Resources/Aesthetics </w:t>
      </w:r>
    </w:p>
    <w:p w14:paraId="4A2E974E" w14:textId="77777777" w:rsidR="00B76F9E" w:rsidRPr="00AF29F3" w:rsidRDefault="00B76F9E" w:rsidP="00B76F9E">
      <w:pPr>
        <w:pStyle w:val="Default"/>
        <w:numPr>
          <w:ilvl w:val="0"/>
          <w:numId w:val="44"/>
        </w:numPr>
        <w:rPr>
          <w:rFonts w:ascii="Times New Roman" w:hAnsi="Times New Roman"/>
          <w:color w:val="auto"/>
        </w:rPr>
      </w:pPr>
      <w:r w:rsidRPr="00AF29F3">
        <w:rPr>
          <w:rFonts w:ascii="Times New Roman" w:hAnsi="Times New Roman"/>
          <w:color w:val="auto"/>
        </w:rPr>
        <w:t xml:space="preserve">Cultural and Paleontological Resources </w:t>
      </w:r>
    </w:p>
    <w:p w14:paraId="3F28593A" w14:textId="788CF9E4" w:rsidR="00901F3B" w:rsidRPr="00547E9D" w:rsidRDefault="00901F3B" w:rsidP="00901F3B">
      <w:pPr>
        <w:pStyle w:val="Default"/>
        <w:rPr>
          <w:rFonts w:ascii="Times New Roman" w:hAnsi="Times New Roman" w:cs="Times New Roman"/>
          <w:color w:val="auto"/>
        </w:rPr>
      </w:pPr>
    </w:p>
    <w:p w14:paraId="688645FC" w14:textId="436C19DA" w:rsidR="00901F3B" w:rsidRPr="00AF29F3" w:rsidRDefault="00901F3B" w:rsidP="00AF29F3">
      <w:pPr>
        <w:pStyle w:val="BodyText"/>
        <w:rPr>
          <w:rFonts w:ascii="Times New Roman" w:hAnsi="Times New Roman"/>
        </w:rPr>
      </w:pPr>
      <w:r w:rsidRPr="00547E9D">
        <w:rPr>
          <w:rFonts w:ascii="Times New Roman" w:hAnsi="Times New Roman"/>
        </w:rPr>
        <w:t xml:space="preserve">The SEIS will likely </w:t>
      </w:r>
      <w:r w:rsidR="00F6440C" w:rsidRPr="00547E9D">
        <w:rPr>
          <w:rFonts w:ascii="Times New Roman" w:hAnsi="Times New Roman"/>
        </w:rPr>
        <w:t xml:space="preserve">identify the following resources </w:t>
      </w:r>
      <w:r w:rsidR="00F6440C" w:rsidRPr="00AF29F3">
        <w:rPr>
          <w:rFonts w:ascii="Times New Roman" w:hAnsi="Times New Roman"/>
        </w:rPr>
        <w:t xml:space="preserve">as </w:t>
      </w:r>
      <w:r w:rsidR="00F6440C" w:rsidRPr="00547E9D">
        <w:rPr>
          <w:rFonts w:ascii="Times New Roman" w:hAnsi="Times New Roman"/>
        </w:rPr>
        <w:t xml:space="preserve">not brought forward for detailed analysis, unless new information arises during the </w:t>
      </w:r>
      <w:r w:rsidR="00A334F9" w:rsidRPr="00547E9D">
        <w:rPr>
          <w:rFonts w:ascii="Times New Roman" w:hAnsi="Times New Roman"/>
        </w:rPr>
        <w:t xml:space="preserve">NEPA </w:t>
      </w:r>
      <w:r w:rsidR="00F6440C" w:rsidRPr="00547E9D">
        <w:rPr>
          <w:rFonts w:ascii="Times New Roman" w:hAnsi="Times New Roman"/>
        </w:rPr>
        <w:t>process that materially affects the conclusions of the FEIS.</w:t>
      </w:r>
    </w:p>
    <w:p w14:paraId="364945C1" w14:textId="77777777" w:rsidR="00901F3B" w:rsidRPr="00AF29F3" w:rsidRDefault="00901F3B" w:rsidP="00901F3B">
      <w:pPr>
        <w:pStyle w:val="Default"/>
        <w:numPr>
          <w:ilvl w:val="0"/>
          <w:numId w:val="44"/>
        </w:numPr>
        <w:rPr>
          <w:rFonts w:ascii="Times New Roman" w:hAnsi="Times New Roman"/>
          <w:color w:val="auto"/>
        </w:rPr>
      </w:pPr>
      <w:r w:rsidRPr="00AF29F3">
        <w:rPr>
          <w:rFonts w:ascii="Times New Roman" w:hAnsi="Times New Roman"/>
          <w:color w:val="auto"/>
        </w:rPr>
        <w:t xml:space="preserve">Geology and Mineral Resources </w:t>
      </w:r>
    </w:p>
    <w:p w14:paraId="3405C68B" w14:textId="77777777" w:rsidR="00901F3B" w:rsidRPr="00AF29F3" w:rsidRDefault="00901F3B" w:rsidP="00901F3B">
      <w:pPr>
        <w:pStyle w:val="Default"/>
        <w:numPr>
          <w:ilvl w:val="0"/>
          <w:numId w:val="44"/>
        </w:numPr>
        <w:rPr>
          <w:rFonts w:ascii="Times New Roman" w:hAnsi="Times New Roman"/>
          <w:color w:val="auto"/>
        </w:rPr>
      </w:pPr>
      <w:r w:rsidRPr="00AF29F3">
        <w:rPr>
          <w:rFonts w:ascii="Times New Roman" w:hAnsi="Times New Roman"/>
          <w:color w:val="auto"/>
        </w:rPr>
        <w:t xml:space="preserve">Soils (including erosion control and restoration/revegetation) </w:t>
      </w:r>
    </w:p>
    <w:p w14:paraId="5C9E9CA2" w14:textId="77777777" w:rsidR="00901F3B" w:rsidRPr="00AF29F3" w:rsidRDefault="00901F3B" w:rsidP="00901F3B">
      <w:pPr>
        <w:pStyle w:val="Default"/>
        <w:numPr>
          <w:ilvl w:val="0"/>
          <w:numId w:val="44"/>
        </w:numPr>
        <w:rPr>
          <w:rFonts w:ascii="Times New Roman" w:hAnsi="Times New Roman"/>
          <w:color w:val="auto"/>
        </w:rPr>
      </w:pPr>
      <w:r w:rsidRPr="00AF29F3">
        <w:rPr>
          <w:rFonts w:ascii="Times New Roman" w:hAnsi="Times New Roman"/>
          <w:color w:val="auto"/>
        </w:rPr>
        <w:t xml:space="preserve">Water Resources (including Wild and Scenic Rivers and surface water and groundwater hydrology and quality) </w:t>
      </w:r>
    </w:p>
    <w:p w14:paraId="318F2605" w14:textId="77777777" w:rsidR="00F74D1E" w:rsidRPr="0043402B" w:rsidRDefault="00F74D1E" w:rsidP="00F74D1E">
      <w:pPr>
        <w:pStyle w:val="Default"/>
        <w:numPr>
          <w:ilvl w:val="0"/>
          <w:numId w:val="44"/>
        </w:numPr>
        <w:rPr>
          <w:rFonts w:ascii="Times New Roman" w:hAnsi="Times New Roman"/>
          <w:color w:val="auto"/>
        </w:rPr>
      </w:pPr>
      <w:r w:rsidRPr="0043402B">
        <w:rPr>
          <w:rFonts w:ascii="Times New Roman" w:hAnsi="Times New Roman"/>
          <w:color w:val="auto"/>
        </w:rPr>
        <w:t xml:space="preserve">Land Ownership, Land Use, and Recreation </w:t>
      </w:r>
    </w:p>
    <w:p w14:paraId="3E5966B7" w14:textId="77777777" w:rsidR="00F6440C" w:rsidRPr="0043402B" w:rsidRDefault="00F6440C" w:rsidP="00F6440C">
      <w:pPr>
        <w:pStyle w:val="Default"/>
        <w:numPr>
          <w:ilvl w:val="0"/>
          <w:numId w:val="44"/>
        </w:numPr>
        <w:rPr>
          <w:rFonts w:ascii="Times New Roman" w:hAnsi="Times New Roman"/>
          <w:color w:val="auto"/>
        </w:rPr>
      </w:pPr>
      <w:r w:rsidRPr="0043402B">
        <w:rPr>
          <w:rFonts w:ascii="Times New Roman" w:hAnsi="Times New Roman"/>
          <w:color w:val="auto"/>
        </w:rPr>
        <w:t>Socioeconomics</w:t>
      </w:r>
    </w:p>
    <w:p w14:paraId="06C661E3" w14:textId="77777777" w:rsidR="00F6440C" w:rsidRPr="0043402B" w:rsidRDefault="00F6440C" w:rsidP="00F6440C">
      <w:pPr>
        <w:pStyle w:val="Default"/>
        <w:numPr>
          <w:ilvl w:val="0"/>
          <w:numId w:val="44"/>
        </w:numPr>
        <w:rPr>
          <w:rFonts w:ascii="Times New Roman" w:hAnsi="Times New Roman"/>
          <w:color w:val="auto"/>
        </w:rPr>
      </w:pPr>
      <w:r w:rsidRPr="0043402B">
        <w:rPr>
          <w:rFonts w:ascii="Times New Roman" w:hAnsi="Times New Roman"/>
          <w:color w:val="auto"/>
        </w:rPr>
        <w:t>Transportation</w:t>
      </w:r>
    </w:p>
    <w:p w14:paraId="180679E3" w14:textId="77777777" w:rsidR="00F6440C" w:rsidRPr="0043402B" w:rsidRDefault="00F6440C" w:rsidP="00F6440C">
      <w:pPr>
        <w:pStyle w:val="Default"/>
        <w:numPr>
          <w:ilvl w:val="0"/>
          <w:numId w:val="44"/>
        </w:numPr>
        <w:rPr>
          <w:rFonts w:ascii="Times New Roman" w:hAnsi="Times New Roman"/>
          <w:color w:val="auto"/>
        </w:rPr>
      </w:pPr>
      <w:r w:rsidRPr="0043402B">
        <w:rPr>
          <w:rFonts w:ascii="Times New Roman" w:hAnsi="Times New Roman"/>
          <w:color w:val="auto"/>
        </w:rPr>
        <w:t xml:space="preserve">Air Quality </w:t>
      </w:r>
    </w:p>
    <w:p w14:paraId="4B7EA573" w14:textId="77777777" w:rsidR="00F6440C" w:rsidRPr="0043402B" w:rsidRDefault="00F6440C" w:rsidP="00F6440C">
      <w:pPr>
        <w:pStyle w:val="Default"/>
        <w:numPr>
          <w:ilvl w:val="0"/>
          <w:numId w:val="44"/>
        </w:numPr>
        <w:rPr>
          <w:rFonts w:ascii="Times New Roman" w:hAnsi="Times New Roman"/>
          <w:color w:val="auto"/>
        </w:rPr>
      </w:pPr>
      <w:r w:rsidRPr="0043402B">
        <w:rPr>
          <w:rFonts w:ascii="Times New Roman" w:hAnsi="Times New Roman"/>
          <w:color w:val="auto"/>
        </w:rPr>
        <w:t xml:space="preserve">Noise </w:t>
      </w:r>
    </w:p>
    <w:p w14:paraId="670845EE" w14:textId="77777777" w:rsidR="00F6440C" w:rsidRPr="0043402B" w:rsidRDefault="00F6440C" w:rsidP="00F6440C">
      <w:pPr>
        <w:pStyle w:val="Default"/>
        <w:numPr>
          <w:ilvl w:val="0"/>
          <w:numId w:val="44"/>
        </w:numPr>
        <w:rPr>
          <w:rFonts w:ascii="Times New Roman" w:hAnsi="Times New Roman"/>
          <w:color w:val="auto"/>
        </w:rPr>
      </w:pPr>
      <w:r w:rsidRPr="0043402B">
        <w:rPr>
          <w:rFonts w:ascii="Times New Roman" w:hAnsi="Times New Roman"/>
          <w:color w:val="auto"/>
        </w:rPr>
        <w:t>Hazardous Materials and Public Health and Safety</w:t>
      </w:r>
    </w:p>
    <w:p w14:paraId="628F57C7" w14:textId="77777777" w:rsidR="00B76F9E" w:rsidRPr="0043402B" w:rsidRDefault="00B76F9E" w:rsidP="00B76F9E">
      <w:pPr>
        <w:pStyle w:val="Default"/>
        <w:rPr>
          <w:rFonts w:ascii="Times New Roman" w:hAnsi="Times New Roman"/>
          <w:color w:val="auto"/>
        </w:rPr>
      </w:pPr>
    </w:p>
    <w:p w14:paraId="3027699A" w14:textId="77777777" w:rsidR="00B76F9E" w:rsidRPr="0043402B" w:rsidRDefault="00B76F9E" w:rsidP="00AF29F3">
      <w:pPr>
        <w:pStyle w:val="Heading2"/>
      </w:pPr>
      <w:r w:rsidRPr="0043402B">
        <w:lastRenderedPageBreak/>
        <w:t>Maps</w:t>
      </w:r>
    </w:p>
    <w:p w14:paraId="730AF988" w14:textId="204155F8" w:rsidR="00B76F9E" w:rsidRPr="00AF29F3" w:rsidRDefault="00254293" w:rsidP="00AF29F3">
      <w:pPr>
        <w:pStyle w:val="BodyText"/>
        <w:rPr>
          <w:rFonts w:ascii="Times New Roman" w:hAnsi="Times New Roman"/>
        </w:rPr>
      </w:pPr>
      <w:r w:rsidRPr="00547E9D">
        <w:rPr>
          <w:rFonts w:ascii="Times New Roman" w:hAnsi="Times New Roman"/>
        </w:rPr>
        <w:t>NPPD</w:t>
      </w:r>
      <w:r w:rsidR="00B76F9E" w:rsidRPr="00547E9D">
        <w:rPr>
          <w:rFonts w:ascii="Times New Roman" w:hAnsi="Times New Roman"/>
        </w:rPr>
        <w:t xml:space="preserve"> </w:t>
      </w:r>
      <w:r w:rsidR="00B76F9E" w:rsidRPr="00AF29F3">
        <w:rPr>
          <w:rFonts w:ascii="Times New Roman" w:hAnsi="Times New Roman"/>
        </w:rPr>
        <w:t xml:space="preserve">has developed maps for the R-Project that the </w:t>
      </w:r>
      <w:r w:rsidR="000379DB" w:rsidRPr="00547E9D">
        <w:rPr>
          <w:rFonts w:ascii="Times New Roman" w:hAnsi="Times New Roman"/>
        </w:rPr>
        <w:t>C</w:t>
      </w:r>
      <w:r w:rsidR="00B76F9E" w:rsidRPr="00547E9D">
        <w:rPr>
          <w:rFonts w:ascii="Times New Roman" w:hAnsi="Times New Roman"/>
        </w:rPr>
        <w:t>ontractor</w:t>
      </w:r>
      <w:r w:rsidR="00B76F9E" w:rsidRPr="00AF29F3">
        <w:rPr>
          <w:rFonts w:ascii="Times New Roman" w:hAnsi="Times New Roman"/>
        </w:rPr>
        <w:t xml:space="preserve"> may utilize for the </w:t>
      </w:r>
      <w:r w:rsidRPr="00547E9D">
        <w:rPr>
          <w:rFonts w:ascii="Times New Roman" w:hAnsi="Times New Roman"/>
        </w:rPr>
        <w:t>S</w:t>
      </w:r>
      <w:r w:rsidR="00B76F9E" w:rsidRPr="00547E9D">
        <w:rPr>
          <w:rFonts w:ascii="Times New Roman" w:hAnsi="Times New Roman"/>
        </w:rPr>
        <w:t>EIS</w:t>
      </w:r>
      <w:r w:rsidR="00B76F9E" w:rsidRPr="00AF29F3">
        <w:rPr>
          <w:rFonts w:ascii="Times New Roman" w:hAnsi="Times New Roman"/>
        </w:rPr>
        <w:t>, at the discretion of USFWS</w:t>
      </w:r>
      <w:r w:rsidR="008A7915" w:rsidRPr="00AF29F3">
        <w:rPr>
          <w:rFonts w:ascii="Times New Roman" w:hAnsi="Times New Roman"/>
        </w:rPr>
        <w:t xml:space="preserve">. </w:t>
      </w:r>
      <w:r w:rsidR="000379DB" w:rsidRPr="00547E9D">
        <w:rPr>
          <w:rFonts w:ascii="Times New Roman" w:hAnsi="Times New Roman"/>
        </w:rPr>
        <w:t>C</w:t>
      </w:r>
      <w:r w:rsidR="00B76F9E" w:rsidRPr="00547E9D">
        <w:rPr>
          <w:rFonts w:ascii="Times New Roman" w:hAnsi="Times New Roman"/>
        </w:rPr>
        <w:t>ontractor</w:t>
      </w:r>
      <w:r w:rsidR="00B76F9E" w:rsidRPr="00AF29F3">
        <w:rPr>
          <w:rFonts w:ascii="Times New Roman" w:hAnsi="Times New Roman"/>
        </w:rPr>
        <w:t xml:space="preserve"> is responsible for preparing any other maps required by USFWS</w:t>
      </w:r>
      <w:r w:rsidR="008A7915" w:rsidRPr="00AF29F3">
        <w:rPr>
          <w:rFonts w:ascii="Times New Roman" w:hAnsi="Times New Roman"/>
        </w:rPr>
        <w:t xml:space="preserve">. </w:t>
      </w:r>
      <w:r w:rsidR="00B76F9E" w:rsidRPr="00AF29F3">
        <w:rPr>
          <w:rFonts w:ascii="Times New Roman" w:hAnsi="Times New Roman"/>
        </w:rPr>
        <w:t xml:space="preserve">NPPD will be responsible for assisting in the development of all maps requested by the </w:t>
      </w:r>
      <w:r w:rsidR="000379DB" w:rsidRPr="00547E9D">
        <w:rPr>
          <w:rFonts w:ascii="Times New Roman" w:hAnsi="Times New Roman"/>
        </w:rPr>
        <w:t>C</w:t>
      </w:r>
      <w:r w:rsidR="00B76F9E" w:rsidRPr="00547E9D">
        <w:rPr>
          <w:rFonts w:ascii="Times New Roman" w:hAnsi="Times New Roman"/>
        </w:rPr>
        <w:t>ontractor</w:t>
      </w:r>
      <w:r w:rsidR="008A7915" w:rsidRPr="00547E9D">
        <w:rPr>
          <w:rFonts w:ascii="Times New Roman" w:hAnsi="Times New Roman"/>
        </w:rPr>
        <w:t>.</w:t>
      </w:r>
      <w:r w:rsidR="008A7915" w:rsidRPr="00AF29F3">
        <w:rPr>
          <w:rFonts w:ascii="Times New Roman" w:hAnsi="Times New Roman"/>
        </w:rPr>
        <w:t xml:space="preserve"> </w:t>
      </w:r>
      <w:r w:rsidR="00B76F9E" w:rsidRPr="00AF29F3">
        <w:rPr>
          <w:rFonts w:ascii="Times New Roman" w:hAnsi="Times New Roman"/>
        </w:rPr>
        <w:t xml:space="preserve">The scale of the supporting maps will be determined during the development of the </w:t>
      </w:r>
      <w:r w:rsidRPr="00547E9D">
        <w:rPr>
          <w:rFonts w:ascii="Times New Roman" w:hAnsi="Times New Roman"/>
        </w:rPr>
        <w:t>S</w:t>
      </w:r>
      <w:r w:rsidR="00B76F9E" w:rsidRPr="00547E9D">
        <w:rPr>
          <w:rFonts w:ascii="Times New Roman" w:hAnsi="Times New Roman"/>
        </w:rPr>
        <w:t>EIS</w:t>
      </w:r>
      <w:r w:rsidR="00B76F9E" w:rsidRPr="00AF29F3">
        <w:rPr>
          <w:rFonts w:ascii="Times New Roman" w:hAnsi="Times New Roman"/>
        </w:rPr>
        <w:t>.</w:t>
      </w:r>
    </w:p>
    <w:p w14:paraId="1CAA4C9D" w14:textId="77777777" w:rsidR="00B76F9E" w:rsidRPr="00AF29F3" w:rsidRDefault="00B76F9E" w:rsidP="00AF29F3">
      <w:pPr>
        <w:pStyle w:val="Heading2"/>
      </w:pPr>
      <w:r w:rsidRPr="00AF29F3">
        <w:t xml:space="preserve">Quality Control </w:t>
      </w:r>
    </w:p>
    <w:p w14:paraId="4C49ED10" w14:textId="5394A8EC" w:rsidR="00B76F9E" w:rsidRPr="00AF29F3" w:rsidRDefault="000379DB" w:rsidP="00AF29F3">
      <w:pPr>
        <w:pStyle w:val="BodyText"/>
        <w:rPr>
          <w:rFonts w:ascii="Times New Roman" w:hAnsi="Times New Roman"/>
        </w:rPr>
      </w:pPr>
      <w:r w:rsidRPr="00547E9D">
        <w:rPr>
          <w:rFonts w:ascii="Times New Roman" w:hAnsi="Times New Roman"/>
        </w:rPr>
        <w:t>C</w:t>
      </w:r>
      <w:r w:rsidR="00B76F9E" w:rsidRPr="00547E9D">
        <w:rPr>
          <w:rFonts w:ascii="Times New Roman" w:hAnsi="Times New Roman"/>
        </w:rPr>
        <w:t>ontractor</w:t>
      </w:r>
      <w:r w:rsidR="00B76F9E" w:rsidRPr="00AF29F3">
        <w:rPr>
          <w:rFonts w:ascii="Times New Roman" w:hAnsi="Times New Roman"/>
        </w:rPr>
        <w:t xml:space="preserve"> will maintain ongoing review of potential environmental issues and assessment of adequacy of overall scope of the environmental analysis</w:t>
      </w:r>
      <w:r w:rsidR="008A7915" w:rsidRPr="00AF29F3">
        <w:rPr>
          <w:rFonts w:ascii="Times New Roman" w:hAnsi="Times New Roman"/>
        </w:rPr>
        <w:t xml:space="preserve">. </w:t>
      </w:r>
      <w:r w:rsidR="00B76F9E" w:rsidRPr="00AF29F3">
        <w:rPr>
          <w:rFonts w:ascii="Times New Roman" w:hAnsi="Times New Roman"/>
        </w:rPr>
        <w:t>USFWS staff shall be advised immediately of any potential data gaps or analysis shortcomings</w:t>
      </w:r>
      <w:r w:rsidR="008A7915" w:rsidRPr="00AF29F3">
        <w:rPr>
          <w:rFonts w:ascii="Times New Roman" w:hAnsi="Times New Roman"/>
        </w:rPr>
        <w:t xml:space="preserve">. </w:t>
      </w:r>
      <w:r w:rsidR="00B85D9C" w:rsidRPr="00AF29F3">
        <w:rPr>
          <w:rFonts w:ascii="Times New Roman" w:hAnsi="Times New Roman"/>
        </w:rPr>
        <w:t xml:space="preserve"> </w:t>
      </w:r>
      <w:r w:rsidRPr="00547E9D">
        <w:rPr>
          <w:rFonts w:ascii="Times New Roman" w:hAnsi="Times New Roman"/>
        </w:rPr>
        <w:t>C</w:t>
      </w:r>
      <w:r w:rsidR="00B85D9C" w:rsidRPr="00547E9D">
        <w:rPr>
          <w:rFonts w:ascii="Times New Roman" w:hAnsi="Times New Roman"/>
        </w:rPr>
        <w:t>ontractor shall hold b</w:t>
      </w:r>
      <w:r w:rsidR="00B76F9E" w:rsidRPr="00547E9D">
        <w:rPr>
          <w:rFonts w:ascii="Times New Roman" w:hAnsi="Times New Roman"/>
        </w:rPr>
        <w:t>iweekly</w:t>
      </w:r>
      <w:r w:rsidR="00B76F9E" w:rsidRPr="00AF29F3">
        <w:rPr>
          <w:rFonts w:ascii="Times New Roman" w:hAnsi="Times New Roman"/>
        </w:rPr>
        <w:t xml:space="preserve"> conference calls </w:t>
      </w:r>
      <w:r w:rsidR="003C0180" w:rsidRPr="00547E9D">
        <w:rPr>
          <w:rFonts w:ascii="Times New Roman" w:hAnsi="Times New Roman"/>
        </w:rPr>
        <w:t>with USFWS</w:t>
      </w:r>
      <w:r w:rsidR="003C0180" w:rsidRPr="00AF29F3">
        <w:rPr>
          <w:rFonts w:ascii="Times New Roman" w:hAnsi="Times New Roman"/>
        </w:rPr>
        <w:t xml:space="preserve"> </w:t>
      </w:r>
      <w:r w:rsidR="00B76F9E" w:rsidRPr="00AF29F3">
        <w:rPr>
          <w:rFonts w:ascii="Times New Roman" w:hAnsi="Times New Roman"/>
        </w:rPr>
        <w:t xml:space="preserve">and </w:t>
      </w:r>
      <w:commentRangeStart w:id="72"/>
      <w:r w:rsidR="00B85D9C" w:rsidRPr="00547E9D">
        <w:rPr>
          <w:rFonts w:ascii="Times New Roman" w:hAnsi="Times New Roman"/>
        </w:rPr>
        <w:t>submit</w:t>
      </w:r>
      <w:r w:rsidR="00B85D9C" w:rsidRPr="00AF29F3">
        <w:rPr>
          <w:rFonts w:ascii="Times New Roman" w:hAnsi="Times New Roman"/>
        </w:rPr>
        <w:t xml:space="preserve"> </w:t>
      </w:r>
      <w:r w:rsidR="00B76F9E" w:rsidRPr="00AF29F3">
        <w:rPr>
          <w:rFonts w:ascii="Times New Roman" w:hAnsi="Times New Roman"/>
        </w:rPr>
        <w:t xml:space="preserve">reports </w:t>
      </w:r>
      <w:commentRangeEnd w:id="72"/>
      <w:r w:rsidR="004F16B1">
        <w:rPr>
          <w:rStyle w:val="CommentReference"/>
          <w:rFonts w:ascii="Times New Roman" w:hAnsi="Times New Roman" w:cs="Tms Rmn"/>
          <w:bCs w:val="0"/>
          <w:color w:val="auto"/>
        </w:rPr>
        <w:commentReference w:id="72"/>
      </w:r>
      <w:del w:id="73" w:author="Porath, Mark Todd [6]" w:date="2022-01-06T16:02:00Z">
        <w:r w:rsidR="003C0180" w:rsidRPr="00547E9D" w:rsidDel="004F16B1">
          <w:rPr>
            <w:rFonts w:ascii="Times New Roman" w:hAnsi="Times New Roman"/>
          </w:rPr>
          <w:delText xml:space="preserve">to the agency </w:delText>
        </w:r>
      </w:del>
      <w:r w:rsidR="003C0180" w:rsidRPr="00547E9D">
        <w:rPr>
          <w:rFonts w:ascii="Times New Roman" w:hAnsi="Times New Roman"/>
        </w:rPr>
        <w:t xml:space="preserve">that provide </w:t>
      </w:r>
      <w:r w:rsidR="0060107D" w:rsidRPr="00547E9D">
        <w:rPr>
          <w:rFonts w:ascii="Times New Roman" w:hAnsi="Times New Roman"/>
        </w:rPr>
        <w:t xml:space="preserve">an update on the </w:t>
      </w:r>
      <w:r w:rsidR="00254293" w:rsidRPr="00547E9D">
        <w:rPr>
          <w:rFonts w:ascii="Times New Roman" w:hAnsi="Times New Roman"/>
        </w:rPr>
        <w:t>S</w:t>
      </w:r>
      <w:r w:rsidR="00B76F9E" w:rsidRPr="00547E9D">
        <w:rPr>
          <w:rFonts w:ascii="Times New Roman" w:hAnsi="Times New Roman"/>
        </w:rPr>
        <w:t>EIS</w:t>
      </w:r>
      <w:r w:rsidR="00B76F9E" w:rsidRPr="00AF29F3">
        <w:rPr>
          <w:rFonts w:ascii="Times New Roman" w:hAnsi="Times New Roman"/>
        </w:rPr>
        <w:t xml:space="preserve"> progress, status, and expenditures to date.</w:t>
      </w:r>
    </w:p>
    <w:p w14:paraId="6786821F" w14:textId="4F42F1A9" w:rsidR="00B76F9E" w:rsidRPr="00AF29F3" w:rsidRDefault="00540818" w:rsidP="00AF29F3">
      <w:pPr>
        <w:pStyle w:val="Heading2"/>
      </w:pPr>
      <w:r w:rsidRPr="00547E9D">
        <w:t>S</w:t>
      </w:r>
      <w:r w:rsidR="00B76F9E" w:rsidRPr="00547E9D">
        <w:t>EIS</w:t>
      </w:r>
      <w:r w:rsidR="00B76F9E" w:rsidRPr="00AF29F3">
        <w:t xml:space="preserve"> Process Management</w:t>
      </w:r>
    </w:p>
    <w:p w14:paraId="2E3AD1D4" w14:textId="563DC253" w:rsidR="00B76F9E" w:rsidRPr="00AF29F3" w:rsidRDefault="000379DB" w:rsidP="00AF29F3">
      <w:pPr>
        <w:pStyle w:val="BodyText"/>
        <w:rPr>
          <w:rFonts w:ascii="Times New Roman" w:hAnsi="Times New Roman"/>
        </w:rPr>
      </w:pPr>
      <w:r w:rsidRPr="00547E9D">
        <w:rPr>
          <w:rFonts w:ascii="Times New Roman" w:hAnsi="Times New Roman"/>
        </w:rPr>
        <w:t>C</w:t>
      </w:r>
      <w:r w:rsidR="00B76F9E" w:rsidRPr="00547E9D">
        <w:rPr>
          <w:rFonts w:ascii="Times New Roman" w:hAnsi="Times New Roman"/>
        </w:rPr>
        <w:t>ontractor</w:t>
      </w:r>
      <w:r w:rsidR="00B76F9E" w:rsidRPr="00AF29F3">
        <w:rPr>
          <w:rFonts w:ascii="Times New Roman" w:hAnsi="Times New Roman"/>
        </w:rPr>
        <w:t xml:space="preserve"> will develop and maintain a formal </w:t>
      </w:r>
      <w:r w:rsidR="00540818" w:rsidRPr="00547E9D">
        <w:rPr>
          <w:rFonts w:ascii="Times New Roman" w:hAnsi="Times New Roman"/>
        </w:rPr>
        <w:t>S</w:t>
      </w:r>
      <w:r w:rsidR="00B76F9E" w:rsidRPr="00547E9D">
        <w:rPr>
          <w:rFonts w:ascii="Times New Roman" w:hAnsi="Times New Roman"/>
        </w:rPr>
        <w:t>EIS</w:t>
      </w:r>
      <w:r w:rsidR="00B76F9E" w:rsidRPr="00AF29F3">
        <w:rPr>
          <w:rFonts w:ascii="Times New Roman" w:hAnsi="Times New Roman"/>
        </w:rPr>
        <w:t xml:space="preserve"> process management system to allow for weekly or biweekly, as mutually agreed, tracking of schedule and budget status for the prime contractor and any subcontractors. </w:t>
      </w:r>
    </w:p>
    <w:p w14:paraId="3FC29435" w14:textId="5B711613" w:rsidR="00B76F9E" w:rsidRPr="00AF29F3" w:rsidRDefault="00B76F9E" w:rsidP="00B76F9E">
      <w:pPr>
        <w:pStyle w:val="Heading1"/>
        <w:rPr>
          <w:rFonts w:ascii="Times New Roman" w:hAnsi="Times New Roman"/>
        </w:rPr>
      </w:pPr>
      <w:r w:rsidRPr="00AF29F3">
        <w:rPr>
          <w:rFonts w:ascii="Times New Roman" w:hAnsi="Times New Roman"/>
        </w:rPr>
        <w:t xml:space="preserve">PROPOSAL REQUIREMENTS </w:t>
      </w:r>
      <w:r w:rsidR="00D31F8F" w:rsidRPr="00D373D5">
        <w:rPr>
          <w:rFonts w:ascii="Times New Roman" w:hAnsi="Times New Roman"/>
          <w:rPrChange w:id="74" w:author="Porath, Mark Todd [3]" w:date="2022-01-06T15:54:00Z">
            <w:rPr>
              <w:rFonts w:ascii="Times New Roman" w:hAnsi="Times New Roman"/>
              <w:highlight w:val="yellow"/>
            </w:rPr>
          </w:rPrChange>
        </w:rPr>
        <w:t xml:space="preserve">AND </w:t>
      </w:r>
      <w:r w:rsidR="00C8607A" w:rsidRPr="00D373D5">
        <w:rPr>
          <w:rFonts w:ascii="Times New Roman" w:hAnsi="Times New Roman"/>
          <w:rPrChange w:id="75" w:author="Porath, Mark Todd [3]" w:date="2022-01-06T15:54:00Z">
            <w:rPr>
              <w:rFonts w:ascii="Times New Roman" w:hAnsi="Times New Roman"/>
              <w:highlight w:val="yellow"/>
            </w:rPr>
          </w:rPrChange>
        </w:rPr>
        <w:t xml:space="preserve">RFP </w:t>
      </w:r>
      <w:r w:rsidR="00D31F8F" w:rsidRPr="00D373D5">
        <w:rPr>
          <w:rFonts w:ascii="Times New Roman" w:hAnsi="Times New Roman"/>
          <w:rPrChange w:id="76" w:author="Porath, Mark Todd [3]" w:date="2022-01-06T15:54:00Z">
            <w:rPr>
              <w:rFonts w:ascii="Times New Roman" w:hAnsi="Times New Roman"/>
              <w:highlight w:val="yellow"/>
            </w:rPr>
          </w:rPrChange>
        </w:rPr>
        <w:t>SCHEDULE</w:t>
      </w:r>
    </w:p>
    <w:p w14:paraId="26BC8C06" w14:textId="444369F1" w:rsidR="00B76F9E" w:rsidRDefault="00B76F9E" w:rsidP="00AF29F3">
      <w:pPr>
        <w:pStyle w:val="BodyText"/>
        <w:rPr>
          <w:rFonts w:ascii="Times New Roman" w:eastAsia="MS Mincho" w:hAnsi="Times New Roman"/>
        </w:rPr>
      </w:pPr>
      <w:r w:rsidRPr="00AF29F3">
        <w:rPr>
          <w:rFonts w:ascii="Times New Roman" w:hAnsi="Times New Roman"/>
        </w:rPr>
        <w:t>Contractors shall submit all RFP materials to NPPD and USFWS</w:t>
      </w:r>
      <w:r w:rsidR="008A7915" w:rsidRPr="00AF29F3">
        <w:rPr>
          <w:rFonts w:ascii="Times New Roman" w:hAnsi="Times New Roman"/>
        </w:rPr>
        <w:t xml:space="preserve">. </w:t>
      </w:r>
      <w:r w:rsidRPr="00AF29F3">
        <w:rPr>
          <w:rFonts w:ascii="Times New Roman" w:hAnsi="Times New Roman"/>
        </w:rPr>
        <w:t xml:space="preserve">Contractors must provide five hard copies of the technical proposal and cost </w:t>
      </w:r>
      <w:proofErr w:type="gramStart"/>
      <w:r w:rsidRPr="00AF29F3">
        <w:rPr>
          <w:rFonts w:ascii="Times New Roman" w:hAnsi="Times New Roman"/>
        </w:rPr>
        <w:t>estimate</w:t>
      </w:r>
      <w:ins w:id="77" w:author="Porath, Mark Todd [7]" w:date="2022-01-06T16:04:00Z">
        <w:r w:rsidR="004F16B1">
          <w:rPr>
            <w:rFonts w:ascii="Times New Roman" w:hAnsi="Times New Roman"/>
          </w:rPr>
          <w:t>,</w:t>
        </w:r>
      </w:ins>
      <w:r w:rsidRPr="00AF29F3">
        <w:rPr>
          <w:rFonts w:ascii="Times New Roman" w:hAnsi="Times New Roman"/>
        </w:rPr>
        <w:t xml:space="preserve"> and</w:t>
      </w:r>
      <w:proofErr w:type="gramEnd"/>
      <w:r w:rsidRPr="00AF29F3">
        <w:rPr>
          <w:rFonts w:ascii="Times New Roman" w:hAnsi="Times New Roman"/>
        </w:rPr>
        <w:t xml:space="preserve"> provide an electronic copy</w:t>
      </w:r>
      <w:del w:id="78" w:author="Porath, Mark Todd [7]" w:date="2022-01-06T16:04:00Z">
        <w:r w:rsidRPr="00AF29F3" w:rsidDel="004F16B1">
          <w:rPr>
            <w:rFonts w:ascii="Times New Roman" w:hAnsi="Times New Roman"/>
          </w:rPr>
          <w:delText xml:space="preserve"> </w:delText>
        </w:r>
        <w:commentRangeStart w:id="79"/>
        <w:r w:rsidRPr="00AF29F3" w:rsidDel="004F16B1">
          <w:rPr>
            <w:rFonts w:ascii="Times New Roman" w:hAnsi="Times New Roman"/>
          </w:rPr>
          <w:delText>on</w:delText>
        </w:r>
        <w:r w:rsidR="001D736B" w:rsidRPr="00AF29F3" w:rsidDel="004F16B1">
          <w:rPr>
            <w:rFonts w:ascii="Times New Roman" w:hAnsi="Times New Roman"/>
          </w:rPr>
          <w:delText xml:space="preserve"> </w:delText>
        </w:r>
        <w:r w:rsidR="001D736B" w:rsidRPr="00547E9D" w:rsidDel="004F16B1">
          <w:rPr>
            <w:rFonts w:ascii="Times New Roman" w:hAnsi="Times New Roman"/>
          </w:rPr>
          <w:delText>a</w:delText>
        </w:r>
        <w:r w:rsidR="00547E9D" w:rsidRPr="00547E9D" w:rsidDel="004F16B1">
          <w:rPr>
            <w:rFonts w:ascii="Times New Roman" w:hAnsi="Times New Roman"/>
          </w:rPr>
          <w:delText xml:space="preserve"> </w:delText>
        </w:r>
        <w:r w:rsidR="001D736B" w:rsidRPr="00547E9D" w:rsidDel="004F16B1">
          <w:rPr>
            <w:rFonts w:ascii="Times New Roman" w:hAnsi="Times New Roman"/>
          </w:rPr>
          <w:delText>digital data storage device</w:delText>
        </w:r>
      </w:del>
      <w:r w:rsidR="008A7915" w:rsidRPr="00547E9D">
        <w:rPr>
          <w:rFonts w:ascii="Times New Roman" w:hAnsi="Times New Roman"/>
        </w:rPr>
        <w:t>.</w:t>
      </w:r>
      <w:r w:rsidR="008A7915" w:rsidRPr="000E4975">
        <w:rPr>
          <w:rFonts w:ascii="Times New Roman" w:hAnsi="Times New Roman"/>
        </w:rPr>
        <w:t xml:space="preserve"> </w:t>
      </w:r>
      <w:commentRangeEnd w:id="79"/>
      <w:r w:rsidR="004F16B1">
        <w:rPr>
          <w:rStyle w:val="CommentReference"/>
          <w:rFonts w:ascii="Times New Roman" w:hAnsi="Times New Roman" w:cs="Tms Rmn"/>
          <w:bCs w:val="0"/>
          <w:color w:val="auto"/>
        </w:rPr>
        <w:commentReference w:id="79"/>
      </w:r>
      <w:r w:rsidRPr="000E4975">
        <w:rPr>
          <w:rFonts w:ascii="Times New Roman" w:hAnsi="Times New Roman"/>
        </w:rPr>
        <w:t>Cost estimates must be submitted in separate sealed envelopes labeled “COST ESTIMATE.”  The proposal is limited to 50 pages (single-sided, space and a half)</w:t>
      </w:r>
      <w:r w:rsidR="008A7915" w:rsidRPr="000E4975">
        <w:rPr>
          <w:rFonts w:ascii="Times New Roman" w:hAnsi="Times New Roman"/>
        </w:rPr>
        <w:t xml:space="preserve">. </w:t>
      </w:r>
      <w:r w:rsidRPr="000E4975">
        <w:rPr>
          <w:rFonts w:ascii="Times New Roman" w:hAnsi="Times New Roman"/>
        </w:rPr>
        <w:t>All materials should be easily readable</w:t>
      </w:r>
      <w:r w:rsidR="008A7915" w:rsidRPr="000E4975">
        <w:rPr>
          <w:rFonts w:ascii="Times New Roman" w:hAnsi="Times New Roman"/>
        </w:rPr>
        <w:t xml:space="preserve">. </w:t>
      </w:r>
      <w:r w:rsidRPr="000E4975">
        <w:rPr>
          <w:rFonts w:ascii="Times New Roman" w:hAnsi="Times New Roman"/>
        </w:rPr>
        <w:t>The proposal should be concise, well organized, and contain the following information in the order presented below</w:t>
      </w:r>
      <w:r w:rsidR="008A7915" w:rsidRPr="000E4975">
        <w:rPr>
          <w:rFonts w:ascii="Times New Roman" w:hAnsi="Times New Roman"/>
        </w:rPr>
        <w:t xml:space="preserve">. </w:t>
      </w:r>
      <w:r w:rsidRPr="000E4975">
        <w:rPr>
          <w:rFonts w:ascii="Times New Roman" w:eastAsia="MS Mincho" w:hAnsi="Times New Roman"/>
        </w:rPr>
        <w:t>Failure to present the information in the manner requested shall be a basis for considering the proposal nonresponsive</w:t>
      </w:r>
      <w:r w:rsidR="008A7915" w:rsidRPr="000E4975">
        <w:rPr>
          <w:rFonts w:ascii="Times New Roman" w:eastAsia="MS Mincho" w:hAnsi="Times New Roman"/>
        </w:rPr>
        <w:t xml:space="preserve">. </w:t>
      </w:r>
      <w:r w:rsidRPr="000E4975">
        <w:rPr>
          <w:rFonts w:ascii="Times New Roman" w:eastAsia="MS Mincho" w:hAnsi="Times New Roman"/>
        </w:rPr>
        <w:t>Proposals shall be sufficiently complete to preclude any need on the part of NPPD or USFWS to request supporting materials, yet voluminous information is not desired.</w:t>
      </w:r>
    </w:p>
    <w:p w14:paraId="1576D744" w14:textId="77777777" w:rsidR="00D31F8F" w:rsidRPr="00D373D5" w:rsidRDefault="00D31F8F" w:rsidP="00D31F8F">
      <w:pPr>
        <w:spacing w:line="264" w:lineRule="exact"/>
        <w:rPr>
          <w:rPrChange w:id="80" w:author="Porath, Mark Todd [3]" w:date="2022-01-06T15:54:00Z">
            <w:rPr>
              <w:highlight w:val="yellow"/>
            </w:rPr>
          </w:rPrChange>
        </w:rPr>
      </w:pPr>
      <w:r w:rsidRPr="00D373D5">
        <w:rPr>
          <w:rPrChange w:id="81" w:author="Porath, Mark Todd [3]" w:date="2022-01-06T15:54:00Z">
            <w:rPr>
              <w:highlight w:val="yellow"/>
            </w:rPr>
          </w:rPrChange>
        </w:rPr>
        <w:t>The following table represents the schedule of events associated with the Request for Proposal.</w:t>
      </w:r>
    </w:p>
    <w:p w14:paraId="0B2D0062" w14:textId="77777777" w:rsidR="00D31F8F" w:rsidRPr="00D31F8F" w:rsidRDefault="00D31F8F" w:rsidP="00D31F8F">
      <w:pPr>
        <w:spacing w:line="264" w:lineRule="exact"/>
        <w:rPr>
          <w:highlight w:val="yellow"/>
        </w:rPr>
      </w:pPr>
    </w:p>
    <w:tbl>
      <w:tblPr>
        <w:tblW w:w="86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8" w:type="dxa"/>
          <w:right w:w="58" w:type="dxa"/>
        </w:tblCellMar>
        <w:tblLook w:val="04A0" w:firstRow="1" w:lastRow="0" w:firstColumn="1" w:lastColumn="0" w:noHBand="0" w:noVBand="1"/>
      </w:tblPr>
      <w:tblGrid>
        <w:gridCol w:w="5400"/>
        <w:gridCol w:w="3290"/>
      </w:tblGrid>
      <w:tr w:rsidR="00F70AA1" w:rsidRPr="00D31F8F" w14:paraId="65192ABE" w14:textId="77777777" w:rsidTr="00F70AA1">
        <w:tc>
          <w:tcPr>
            <w:tcW w:w="5400" w:type="dxa"/>
          </w:tcPr>
          <w:p w14:paraId="58745750" w14:textId="5D5EFBD1" w:rsidR="00F70AA1" w:rsidRPr="00D373D5" w:rsidRDefault="00F70AA1" w:rsidP="00F70AA1">
            <w:pPr>
              <w:keepNext/>
              <w:keepLines/>
              <w:spacing w:line="264" w:lineRule="exact"/>
              <w:ind w:left="-108"/>
              <w:jc w:val="center"/>
              <w:rPr>
                <w:rPrChange w:id="82" w:author="Porath, Mark Todd [3]" w:date="2022-01-06T15:54:00Z">
                  <w:rPr>
                    <w:highlight w:val="yellow"/>
                  </w:rPr>
                </w:rPrChange>
              </w:rPr>
            </w:pPr>
            <w:r w:rsidRPr="00D373D5">
              <w:rPr>
                <w:rPrChange w:id="83" w:author="Porath, Mark Todd [3]" w:date="2022-01-06T15:54:00Z">
                  <w:rPr>
                    <w:highlight w:val="yellow"/>
                  </w:rPr>
                </w:rPrChange>
              </w:rPr>
              <w:t>Action</w:t>
            </w:r>
          </w:p>
        </w:tc>
        <w:tc>
          <w:tcPr>
            <w:tcW w:w="3290" w:type="dxa"/>
          </w:tcPr>
          <w:p w14:paraId="4CE0176E" w14:textId="77777777" w:rsidR="00F70AA1" w:rsidRPr="00D373D5" w:rsidRDefault="00F70AA1" w:rsidP="00F70AA1">
            <w:pPr>
              <w:keepNext/>
              <w:spacing w:before="120" w:after="120"/>
              <w:jc w:val="center"/>
              <w:rPr>
                <w:b/>
                <w:color w:val="000000"/>
                <w:rPrChange w:id="84" w:author="Porath, Mark Todd [3]" w:date="2022-01-06T15:54:00Z">
                  <w:rPr>
                    <w:b/>
                    <w:color w:val="000000"/>
                    <w:highlight w:val="yellow"/>
                  </w:rPr>
                </w:rPrChange>
              </w:rPr>
            </w:pPr>
            <w:r w:rsidRPr="00D373D5">
              <w:rPr>
                <w:b/>
                <w:color w:val="000000"/>
                <w:rPrChange w:id="85" w:author="Porath, Mark Todd [3]" w:date="2022-01-06T15:54:00Z">
                  <w:rPr>
                    <w:b/>
                    <w:color w:val="000000"/>
                    <w:highlight w:val="yellow"/>
                  </w:rPr>
                </w:rPrChange>
              </w:rPr>
              <w:t>Completion Date</w:t>
            </w:r>
          </w:p>
          <w:p w14:paraId="02467C3F" w14:textId="14829EA6" w:rsidR="00F70AA1" w:rsidRPr="00D373D5" w:rsidRDefault="007F6575" w:rsidP="00F70AA1">
            <w:pPr>
              <w:keepNext/>
              <w:keepLines/>
              <w:spacing w:line="264" w:lineRule="exact"/>
              <w:ind w:left="-108"/>
              <w:jc w:val="center"/>
              <w:rPr>
                <w:rPrChange w:id="86" w:author="Porath, Mark Todd [3]" w:date="2022-01-06T15:54:00Z">
                  <w:rPr>
                    <w:highlight w:val="yellow"/>
                  </w:rPr>
                </w:rPrChange>
              </w:rPr>
            </w:pPr>
            <w:r w:rsidRPr="00D373D5">
              <w:rPr>
                <w:b/>
                <w:i/>
                <w:iCs/>
                <w:color w:val="000000"/>
                <w:sz w:val="20"/>
                <w:szCs w:val="20"/>
                <w:rPrChange w:id="87" w:author="Porath, Mark Todd [3]" w:date="2022-01-06T15:54:00Z">
                  <w:rPr>
                    <w:b/>
                    <w:i/>
                    <w:iCs/>
                    <w:color w:val="000000"/>
                    <w:sz w:val="20"/>
                    <w:szCs w:val="20"/>
                    <w:highlight w:val="yellow"/>
                  </w:rPr>
                </w:rPrChange>
              </w:rPr>
              <w:t>*Estimated d</w:t>
            </w:r>
            <w:r w:rsidR="00F70AA1" w:rsidRPr="00D373D5">
              <w:rPr>
                <w:b/>
                <w:i/>
                <w:iCs/>
                <w:color w:val="000000"/>
                <w:sz w:val="20"/>
                <w:szCs w:val="20"/>
                <w:rPrChange w:id="88" w:author="Porath, Mark Todd [3]" w:date="2022-01-06T15:54:00Z">
                  <w:rPr>
                    <w:b/>
                    <w:i/>
                    <w:iCs/>
                    <w:color w:val="000000"/>
                    <w:sz w:val="20"/>
                    <w:szCs w:val="20"/>
                    <w:highlight w:val="yellow"/>
                  </w:rPr>
                </w:rPrChange>
              </w:rPr>
              <w:t>ates</w:t>
            </w:r>
            <w:r w:rsidRPr="00D373D5">
              <w:rPr>
                <w:b/>
                <w:i/>
                <w:iCs/>
                <w:color w:val="000000"/>
                <w:sz w:val="20"/>
                <w:szCs w:val="20"/>
                <w:rPrChange w:id="89" w:author="Porath, Mark Todd [3]" w:date="2022-01-06T15:54:00Z">
                  <w:rPr>
                    <w:b/>
                    <w:i/>
                    <w:iCs/>
                    <w:color w:val="000000"/>
                    <w:sz w:val="20"/>
                    <w:szCs w:val="20"/>
                    <w:highlight w:val="yellow"/>
                  </w:rPr>
                </w:rPrChange>
              </w:rPr>
              <w:t xml:space="preserve"> from NPPD, for discussion with </w:t>
            </w:r>
            <w:r w:rsidR="00F70AA1" w:rsidRPr="00D373D5">
              <w:rPr>
                <w:b/>
                <w:i/>
                <w:iCs/>
                <w:color w:val="000000"/>
                <w:sz w:val="20"/>
                <w:szCs w:val="20"/>
                <w:rPrChange w:id="90" w:author="Porath, Mark Todd [3]" w:date="2022-01-06T15:54:00Z">
                  <w:rPr>
                    <w:b/>
                    <w:i/>
                    <w:iCs/>
                    <w:color w:val="000000"/>
                    <w:sz w:val="20"/>
                    <w:szCs w:val="20"/>
                    <w:highlight w:val="yellow"/>
                  </w:rPr>
                </w:rPrChange>
              </w:rPr>
              <w:t>USFWS</w:t>
            </w:r>
          </w:p>
        </w:tc>
      </w:tr>
      <w:tr w:rsidR="00F70AA1" w:rsidRPr="00D31F8F" w14:paraId="4231CE82" w14:textId="77777777" w:rsidTr="00F70AA1">
        <w:tc>
          <w:tcPr>
            <w:tcW w:w="5400" w:type="dxa"/>
            <w:vAlign w:val="center"/>
          </w:tcPr>
          <w:p w14:paraId="11899B29" w14:textId="3EB8C903" w:rsidR="00F70AA1" w:rsidRPr="00D373D5" w:rsidRDefault="00F70AA1" w:rsidP="00F70AA1">
            <w:pPr>
              <w:spacing w:line="264" w:lineRule="exact"/>
              <w:rPr>
                <w:rPrChange w:id="91" w:author="Porath, Mark Todd [3]" w:date="2022-01-06T15:54:00Z">
                  <w:rPr>
                    <w:highlight w:val="yellow"/>
                  </w:rPr>
                </w:rPrChange>
              </w:rPr>
            </w:pPr>
            <w:r w:rsidRPr="00D373D5">
              <w:rPr>
                <w:rPrChange w:id="92" w:author="Porath, Mark Todd [3]" w:date="2022-01-06T15:54:00Z">
                  <w:rPr>
                    <w:highlight w:val="yellow"/>
                  </w:rPr>
                </w:rPrChange>
              </w:rPr>
              <w:t>RFP Issued</w:t>
            </w:r>
          </w:p>
        </w:tc>
        <w:tc>
          <w:tcPr>
            <w:tcW w:w="3290" w:type="dxa"/>
            <w:vAlign w:val="center"/>
          </w:tcPr>
          <w:p w14:paraId="67124018" w14:textId="2347BE1F" w:rsidR="00F70AA1" w:rsidRPr="00D373D5" w:rsidRDefault="00F70AA1" w:rsidP="00F70AA1">
            <w:pPr>
              <w:spacing w:line="264" w:lineRule="exact"/>
              <w:jc w:val="center"/>
              <w:rPr>
                <w:rPrChange w:id="93" w:author="Porath, Mark Todd [3]" w:date="2022-01-06T15:54:00Z">
                  <w:rPr>
                    <w:highlight w:val="yellow"/>
                  </w:rPr>
                </w:rPrChange>
              </w:rPr>
            </w:pPr>
            <w:r w:rsidRPr="00D373D5">
              <w:rPr>
                <w:rFonts w:cs="Times New Roman"/>
                <w:rPrChange w:id="94" w:author="Porath, Mark Todd [3]" w:date="2022-01-06T15:54:00Z">
                  <w:rPr>
                    <w:rFonts w:cs="Times New Roman"/>
                    <w:highlight w:val="yellow"/>
                  </w:rPr>
                </w:rPrChange>
              </w:rPr>
              <w:t>January 20, 2022</w:t>
            </w:r>
          </w:p>
        </w:tc>
      </w:tr>
      <w:tr w:rsidR="00F70AA1" w:rsidRPr="00D31F8F" w14:paraId="22B34C07" w14:textId="77777777" w:rsidTr="00F70AA1">
        <w:tc>
          <w:tcPr>
            <w:tcW w:w="5400" w:type="dxa"/>
            <w:vAlign w:val="center"/>
          </w:tcPr>
          <w:p w14:paraId="0BCC1963" w14:textId="5A392509" w:rsidR="00F70AA1" w:rsidRPr="00D373D5" w:rsidRDefault="00F70AA1" w:rsidP="00F70AA1">
            <w:pPr>
              <w:spacing w:line="264" w:lineRule="exact"/>
              <w:rPr>
                <w:rPrChange w:id="95" w:author="Porath, Mark Todd [3]" w:date="2022-01-06T15:54:00Z">
                  <w:rPr>
                    <w:highlight w:val="yellow"/>
                  </w:rPr>
                </w:rPrChange>
              </w:rPr>
            </w:pPr>
            <w:r w:rsidRPr="00D373D5">
              <w:rPr>
                <w:rPrChange w:id="96" w:author="Porath, Mark Todd [3]" w:date="2022-01-06T15:54:00Z">
                  <w:rPr>
                    <w:highlight w:val="yellow"/>
                  </w:rPr>
                </w:rPrChange>
              </w:rPr>
              <w:t>Contractor Conference/Q&amp;A (reference Section 2.5)</w:t>
            </w:r>
          </w:p>
        </w:tc>
        <w:tc>
          <w:tcPr>
            <w:tcW w:w="3290" w:type="dxa"/>
            <w:vAlign w:val="center"/>
          </w:tcPr>
          <w:p w14:paraId="2FF69B5F" w14:textId="47B8AF0E" w:rsidR="00F70AA1" w:rsidRPr="00D373D5" w:rsidRDefault="00F70AA1" w:rsidP="00F70AA1">
            <w:pPr>
              <w:spacing w:line="264" w:lineRule="exact"/>
              <w:jc w:val="center"/>
              <w:rPr>
                <w:rPrChange w:id="97" w:author="Porath, Mark Todd [3]" w:date="2022-01-06T15:54:00Z">
                  <w:rPr>
                    <w:highlight w:val="yellow"/>
                  </w:rPr>
                </w:rPrChange>
              </w:rPr>
            </w:pPr>
            <w:r w:rsidRPr="00D373D5">
              <w:rPr>
                <w:rFonts w:cs="Times New Roman"/>
                <w:rPrChange w:id="98" w:author="Porath, Mark Todd [3]" w:date="2022-01-06T15:54:00Z">
                  <w:rPr>
                    <w:rFonts w:cs="Times New Roman"/>
                    <w:highlight w:val="yellow"/>
                  </w:rPr>
                </w:rPrChange>
              </w:rPr>
              <w:t>February 3, 2022</w:t>
            </w:r>
          </w:p>
        </w:tc>
      </w:tr>
      <w:tr w:rsidR="00F70AA1" w:rsidRPr="00D31F8F" w14:paraId="1148A1D3" w14:textId="77777777" w:rsidTr="00F70AA1">
        <w:tc>
          <w:tcPr>
            <w:tcW w:w="5400" w:type="dxa"/>
            <w:vAlign w:val="center"/>
          </w:tcPr>
          <w:p w14:paraId="53786B14" w14:textId="18364FA5" w:rsidR="00F70AA1" w:rsidRPr="00D373D5" w:rsidRDefault="00F70AA1" w:rsidP="00F70AA1">
            <w:pPr>
              <w:spacing w:line="264" w:lineRule="exact"/>
              <w:rPr>
                <w:rPrChange w:id="99" w:author="Porath, Mark Todd [3]" w:date="2022-01-06T15:54:00Z">
                  <w:rPr>
                    <w:highlight w:val="yellow"/>
                  </w:rPr>
                </w:rPrChange>
              </w:rPr>
            </w:pPr>
            <w:r w:rsidRPr="00D373D5">
              <w:rPr>
                <w:rPrChange w:id="100" w:author="Porath, Mark Todd [3]" w:date="2022-01-06T15:54:00Z">
                  <w:rPr>
                    <w:highlight w:val="yellow"/>
                  </w:rPr>
                </w:rPrChange>
              </w:rPr>
              <w:t>Proposals due</w:t>
            </w:r>
          </w:p>
        </w:tc>
        <w:tc>
          <w:tcPr>
            <w:tcW w:w="3290" w:type="dxa"/>
            <w:vAlign w:val="center"/>
          </w:tcPr>
          <w:p w14:paraId="4DB0C37E" w14:textId="03EF977D" w:rsidR="00F70AA1" w:rsidRPr="00D373D5" w:rsidRDefault="00F70AA1" w:rsidP="00F70AA1">
            <w:pPr>
              <w:spacing w:line="264" w:lineRule="exact"/>
              <w:jc w:val="center"/>
              <w:rPr>
                <w:rPrChange w:id="101" w:author="Porath, Mark Todd [3]" w:date="2022-01-06T15:54:00Z">
                  <w:rPr>
                    <w:highlight w:val="yellow"/>
                  </w:rPr>
                </w:rPrChange>
              </w:rPr>
            </w:pPr>
            <w:r w:rsidRPr="00D373D5">
              <w:rPr>
                <w:rFonts w:cs="Times New Roman"/>
                <w:rPrChange w:id="102" w:author="Porath, Mark Todd [3]" w:date="2022-01-06T15:54:00Z">
                  <w:rPr>
                    <w:rFonts w:cs="Times New Roman"/>
                    <w:highlight w:val="yellow"/>
                  </w:rPr>
                </w:rPrChange>
              </w:rPr>
              <w:t>February 17, 2022</w:t>
            </w:r>
          </w:p>
        </w:tc>
      </w:tr>
      <w:tr w:rsidR="00F70AA1" w:rsidRPr="00D31F8F" w14:paraId="351FC892" w14:textId="77777777" w:rsidTr="00F70AA1">
        <w:trPr>
          <w:cantSplit/>
        </w:trPr>
        <w:tc>
          <w:tcPr>
            <w:tcW w:w="5400" w:type="dxa"/>
            <w:vAlign w:val="center"/>
          </w:tcPr>
          <w:p w14:paraId="03482F2B" w14:textId="25930FDD" w:rsidR="00F70AA1" w:rsidRPr="00D373D5" w:rsidRDefault="00F70AA1" w:rsidP="00F70AA1">
            <w:pPr>
              <w:spacing w:line="264" w:lineRule="exact"/>
              <w:rPr>
                <w:spacing w:val="-2"/>
                <w:rPrChange w:id="103" w:author="Porath, Mark Todd [3]" w:date="2022-01-06T15:54:00Z">
                  <w:rPr>
                    <w:spacing w:val="-2"/>
                    <w:highlight w:val="yellow"/>
                  </w:rPr>
                </w:rPrChange>
              </w:rPr>
            </w:pPr>
            <w:r w:rsidRPr="00D373D5">
              <w:rPr>
                <w:spacing w:val="-2"/>
                <w:rPrChange w:id="104" w:author="Porath, Mark Todd [3]" w:date="2022-01-06T15:54:00Z">
                  <w:rPr>
                    <w:spacing w:val="-2"/>
                    <w:highlight w:val="yellow"/>
                  </w:rPr>
                </w:rPrChange>
              </w:rPr>
              <w:t>Presentation</w:t>
            </w:r>
            <w:r w:rsidR="007F6575" w:rsidRPr="00D373D5">
              <w:rPr>
                <w:spacing w:val="-2"/>
                <w:rPrChange w:id="105" w:author="Porath, Mark Todd [3]" w:date="2022-01-06T15:54:00Z">
                  <w:rPr>
                    <w:spacing w:val="-2"/>
                    <w:highlight w:val="yellow"/>
                  </w:rPr>
                </w:rPrChange>
              </w:rPr>
              <w:t>s by select Contractors</w:t>
            </w:r>
            <w:r w:rsidRPr="00D373D5">
              <w:rPr>
                <w:spacing w:val="-2"/>
                <w:rPrChange w:id="106" w:author="Porath, Mark Todd [3]" w:date="2022-01-06T15:54:00Z">
                  <w:rPr>
                    <w:spacing w:val="-2"/>
                    <w:highlight w:val="yellow"/>
                  </w:rPr>
                </w:rPrChange>
              </w:rPr>
              <w:t xml:space="preserve"> (</w:t>
            </w:r>
            <w:r w:rsidR="007F6575" w:rsidRPr="00D373D5">
              <w:rPr>
                <w:spacing w:val="-2"/>
                <w:rPrChange w:id="107" w:author="Porath, Mark Todd [3]" w:date="2022-01-06T15:54:00Z">
                  <w:rPr>
                    <w:spacing w:val="-2"/>
                    <w:highlight w:val="yellow"/>
                  </w:rPr>
                </w:rPrChange>
              </w:rPr>
              <w:t xml:space="preserve">by </w:t>
            </w:r>
            <w:r w:rsidRPr="00D373D5">
              <w:rPr>
                <w:spacing w:val="-2"/>
                <w:rPrChange w:id="108" w:author="Porath, Mark Todd [3]" w:date="2022-01-06T15:54:00Z">
                  <w:rPr>
                    <w:spacing w:val="-2"/>
                    <w:highlight w:val="yellow"/>
                  </w:rPr>
                </w:rPrChange>
              </w:rPr>
              <w:t>invitation)</w:t>
            </w:r>
          </w:p>
        </w:tc>
        <w:tc>
          <w:tcPr>
            <w:tcW w:w="3290" w:type="dxa"/>
            <w:vAlign w:val="center"/>
          </w:tcPr>
          <w:p w14:paraId="034625AB" w14:textId="14D84D5E" w:rsidR="00F70AA1" w:rsidRPr="00D373D5" w:rsidRDefault="00F70AA1" w:rsidP="00F70AA1">
            <w:pPr>
              <w:spacing w:line="264" w:lineRule="exact"/>
              <w:jc w:val="center"/>
              <w:rPr>
                <w:rPrChange w:id="109" w:author="Porath, Mark Todd [3]" w:date="2022-01-06T15:54:00Z">
                  <w:rPr>
                    <w:highlight w:val="yellow"/>
                  </w:rPr>
                </w:rPrChange>
              </w:rPr>
            </w:pPr>
            <w:r w:rsidRPr="00D373D5">
              <w:rPr>
                <w:rFonts w:cs="Times New Roman"/>
                <w:rPrChange w:id="110" w:author="Porath, Mark Todd [3]" w:date="2022-01-06T15:54:00Z">
                  <w:rPr>
                    <w:rFonts w:cs="Times New Roman"/>
                    <w:highlight w:val="yellow"/>
                  </w:rPr>
                </w:rPrChange>
              </w:rPr>
              <w:t xml:space="preserve">Week of March </w:t>
            </w:r>
            <w:ins w:id="111" w:author="Porath, Mark Todd [3]" w:date="2022-01-06T15:54:00Z">
              <w:r w:rsidR="00D373D5">
                <w:rPr>
                  <w:rFonts w:cs="Times New Roman"/>
                </w:rPr>
                <w:t>2</w:t>
              </w:r>
            </w:ins>
            <w:r w:rsidRPr="00D373D5">
              <w:rPr>
                <w:rFonts w:cs="Times New Roman"/>
                <w:rPrChange w:id="112" w:author="Porath, Mark Todd [3]" w:date="2022-01-06T15:54:00Z">
                  <w:rPr>
                    <w:rFonts w:cs="Times New Roman"/>
                    <w:highlight w:val="yellow"/>
                  </w:rPr>
                </w:rPrChange>
              </w:rPr>
              <w:t>1</w:t>
            </w:r>
            <w:del w:id="113" w:author="Porath, Mark Todd [3]" w:date="2022-01-06T15:54:00Z">
              <w:r w:rsidRPr="00D373D5" w:rsidDel="00D373D5">
                <w:rPr>
                  <w:rFonts w:cs="Times New Roman"/>
                  <w:rPrChange w:id="114" w:author="Porath, Mark Todd [3]" w:date="2022-01-06T15:54:00Z">
                    <w:rPr>
                      <w:rFonts w:cs="Times New Roman"/>
                      <w:highlight w:val="yellow"/>
                    </w:rPr>
                  </w:rPrChange>
                </w:rPr>
                <w:delText>4</w:delText>
              </w:r>
            </w:del>
            <w:r w:rsidRPr="00D373D5">
              <w:rPr>
                <w:rFonts w:cs="Times New Roman"/>
                <w:rPrChange w:id="115" w:author="Porath, Mark Todd [3]" w:date="2022-01-06T15:54:00Z">
                  <w:rPr>
                    <w:rFonts w:cs="Times New Roman"/>
                    <w:highlight w:val="yellow"/>
                  </w:rPr>
                </w:rPrChange>
              </w:rPr>
              <w:t>, 2022</w:t>
            </w:r>
          </w:p>
        </w:tc>
      </w:tr>
      <w:tr w:rsidR="00F70AA1" w:rsidRPr="00010D77" w14:paraId="300D59D4" w14:textId="77777777" w:rsidTr="00F70AA1">
        <w:trPr>
          <w:cantSplit/>
        </w:trPr>
        <w:tc>
          <w:tcPr>
            <w:tcW w:w="5400" w:type="dxa"/>
            <w:vAlign w:val="center"/>
          </w:tcPr>
          <w:p w14:paraId="2A74E875" w14:textId="77777777" w:rsidR="00F70AA1" w:rsidRPr="00D373D5" w:rsidRDefault="00F70AA1" w:rsidP="00F70AA1">
            <w:pPr>
              <w:spacing w:line="264" w:lineRule="exact"/>
              <w:rPr>
                <w:spacing w:val="-2"/>
                <w:rPrChange w:id="116" w:author="Porath, Mark Todd [3]" w:date="2022-01-06T15:54:00Z">
                  <w:rPr>
                    <w:spacing w:val="-2"/>
                    <w:highlight w:val="yellow"/>
                  </w:rPr>
                </w:rPrChange>
              </w:rPr>
            </w:pPr>
            <w:r w:rsidRPr="00D373D5">
              <w:rPr>
                <w:spacing w:val="-2"/>
                <w:rPrChange w:id="117" w:author="Porath, Mark Todd [3]" w:date="2022-01-06T15:54:00Z">
                  <w:rPr>
                    <w:spacing w:val="-2"/>
                    <w:highlight w:val="yellow"/>
                  </w:rPr>
                </w:rPrChange>
              </w:rPr>
              <w:t>Award:</w:t>
            </w:r>
          </w:p>
        </w:tc>
        <w:tc>
          <w:tcPr>
            <w:tcW w:w="3290" w:type="dxa"/>
            <w:vAlign w:val="center"/>
          </w:tcPr>
          <w:p w14:paraId="62068AF2" w14:textId="01869B27" w:rsidR="00F70AA1" w:rsidRPr="00D373D5" w:rsidRDefault="00F70AA1" w:rsidP="00F70AA1">
            <w:pPr>
              <w:spacing w:line="264" w:lineRule="exact"/>
              <w:jc w:val="center"/>
            </w:pPr>
            <w:del w:id="118" w:author="Porath, Mark Todd [3]" w:date="2022-01-06T15:54:00Z">
              <w:r w:rsidRPr="00D373D5" w:rsidDel="00D373D5">
                <w:rPr>
                  <w:rFonts w:cs="Times New Roman"/>
                  <w:rPrChange w:id="119" w:author="Porath, Mark Todd [3]" w:date="2022-01-06T15:54:00Z">
                    <w:rPr>
                      <w:rFonts w:cs="Times New Roman"/>
                      <w:highlight w:val="yellow"/>
                    </w:rPr>
                  </w:rPrChange>
                </w:rPr>
                <w:delText>March 25</w:delText>
              </w:r>
            </w:del>
            <w:ins w:id="120" w:author="Porath, Mark Todd [3]" w:date="2022-01-06T15:54:00Z">
              <w:r w:rsidR="00D373D5">
                <w:rPr>
                  <w:rFonts w:cs="Times New Roman"/>
                </w:rPr>
                <w:t>April 1</w:t>
              </w:r>
            </w:ins>
            <w:r w:rsidRPr="00D373D5">
              <w:rPr>
                <w:rFonts w:cs="Times New Roman"/>
                <w:rPrChange w:id="121" w:author="Porath, Mark Todd [3]" w:date="2022-01-06T15:54:00Z">
                  <w:rPr>
                    <w:rFonts w:cs="Times New Roman"/>
                    <w:highlight w:val="yellow"/>
                  </w:rPr>
                </w:rPrChange>
              </w:rPr>
              <w:t>, 2022</w:t>
            </w:r>
          </w:p>
        </w:tc>
      </w:tr>
    </w:tbl>
    <w:p w14:paraId="6F72781D" w14:textId="77777777" w:rsidR="00D31F8F" w:rsidRPr="000E4975" w:rsidRDefault="00D31F8F" w:rsidP="00AF29F3">
      <w:pPr>
        <w:pStyle w:val="BodyText"/>
        <w:rPr>
          <w:rFonts w:ascii="Times New Roman" w:eastAsia="MS Mincho" w:hAnsi="Times New Roman"/>
        </w:rPr>
      </w:pPr>
    </w:p>
    <w:p w14:paraId="0726A934" w14:textId="77777777" w:rsidR="00B76F9E" w:rsidRPr="0043402B" w:rsidRDefault="00B76F9E" w:rsidP="00AF29F3">
      <w:pPr>
        <w:pStyle w:val="Heading2"/>
      </w:pPr>
      <w:r w:rsidRPr="0043402B">
        <w:lastRenderedPageBreak/>
        <w:t xml:space="preserve">Introduction </w:t>
      </w:r>
    </w:p>
    <w:p w14:paraId="7135EEC1" w14:textId="21C4FEB0" w:rsidR="00B76F9E" w:rsidRPr="000E4975" w:rsidRDefault="00B76F9E" w:rsidP="000E4975">
      <w:pPr>
        <w:pStyle w:val="BodyText"/>
        <w:rPr>
          <w:rFonts w:ascii="Times New Roman" w:hAnsi="Times New Roman"/>
        </w:rPr>
      </w:pPr>
      <w:r w:rsidRPr="000E4975">
        <w:rPr>
          <w:rFonts w:ascii="Times New Roman" w:hAnsi="Times New Roman"/>
        </w:rPr>
        <w:t xml:space="preserve">Explain </w:t>
      </w:r>
      <w:r w:rsidR="000379DB" w:rsidRPr="00547E9D">
        <w:rPr>
          <w:rFonts w:ascii="Times New Roman" w:hAnsi="Times New Roman"/>
        </w:rPr>
        <w:t>C</w:t>
      </w:r>
      <w:r w:rsidRPr="00547E9D">
        <w:rPr>
          <w:rFonts w:ascii="Times New Roman" w:hAnsi="Times New Roman"/>
        </w:rPr>
        <w:t>ontractor’s</w:t>
      </w:r>
      <w:r w:rsidRPr="000E4975">
        <w:rPr>
          <w:rFonts w:ascii="Times New Roman" w:hAnsi="Times New Roman"/>
        </w:rPr>
        <w:t xml:space="preserve"> understanding of the NPPD R-Project</w:t>
      </w:r>
      <w:r w:rsidR="00F5363B" w:rsidRPr="00547E9D">
        <w:rPr>
          <w:rFonts w:ascii="Times New Roman" w:hAnsi="Times New Roman"/>
        </w:rPr>
        <w:t>,</w:t>
      </w:r>
      <w:r w:rsidRPr="000E4975">
        <w:rPr>
          <w:rFonts w:ascii="Times New Roman" w:hAnsi="Times New Roman"/>
        </w:rPr>
        <w:t xml:space="preserve"> the proposed NPPD HCP</w:t>
      </w:r>
      <w:r w:rsidR="00F5363B" w:rsidRPr="00547E9D">
        <w:rPr>
          <w:rFonts w:ascii="Times New Roman" w:hAnsi="Times New Roman"/>
        </w:rPr>
        <w:t xml:space="preserve">, </w:t>
      </w:r>
      <w:commentRangeStart w:id="122"/>
      <w:r w:rsidR="00F5363B" w:rsidRPr="00547E9D">
        <w:rPr>
          <w:rFonts w:ascii="Times New Roman" w:hAnsi="Times New Roman"/>
        </w:rPr>
        <w:t>and remand process</w:t>
      </w:r>
      <w:r w:rsidRPr="000E4975">
        <w:rPr>
          <w:rFonts w:ascii="Times New Roman" w:hAnsi="Times New Roman"/>
        </w:rPr>
        <w:t xml:space="preserve"> </w:t>
      </w:r>
      <w:commentRangeEnd w:id="122"/>
      <w:r w:rsidR="004F16B1">
        <w:rPr>
          <w:rStyle w:val="CommentReference"/>
          <w:rFonts w:ascii="Times New Roman" w:hAnsi="Times New Roman" w:cs="Tms Rmn"/>
          <w:bCs w:val="0"/>
          <w:color w:val="auto"/>
        </w:rPr>
        <w:commentReference w:id="122"/>
      </w:r>
      <w:r w:rsidRPr="000E4975">
        <w:rPr>
          <w:rFonts w:ascii="Times New Roman" w:hAnsi="Times New Roman"/>
        </w:rPr>
        <w:t xml:space="preserve">and include a summary of </w:t>
      </w:r>
      <w:r w:rsidR="000379DB" w:rsidRPr="00547E9D">
        <w:rPr>
          <w:rFonts w:ascii="Times New Roman" w:hAnsi="Times New Roman"/>
        </w:rPr>
        <w:t>C</w:t>
      </w:r>
      <w:r w:rsidRPr="00547E9D">
        <w:rPr>
          <w:rFonts w:ascii="Times New Roman" w:hAnsi="Times New Roman"/>
        </w:rPr>
        <w:t>ontractor’s</w:t>
      </w:r>
      <w:r w:rsidRPr="000E4975">
        <w:rPr>
          <w:rFonts w:ascii="Times New Roman" w:hAnsi="Times New Roman"/>
        </w:rPr>
        <w:t xml:space="preserve"> qualifications for this </w:t>
      </w:r>
      <w:r w:rsidR="00F5363B" w:rsidRPr="00547E9D">
        <w:rPr>
          <w:rFonts w:ascii="Times New Roman" w:hAnsi="Times New Roman"/>
        </w:rPr>
        <w:t>S</w:t>
      </w:r>
      <w:r w:rsidRPr="00547E9D">
        <w:rPr>
          <w:rFonts w:ascii="Times New Roman" w:hAnsi="Times New Roman"/>
        </w:rPr>
        <w:t>EIS</w:t>
      </w:r>
      <w:r w:rsidRPr="000E4975">
        <w:rPr>
          <w:rFonts w:ascii="Times New Roman" w:hAnsi="Times New Roman"/>
        </w:rPr>
        <w:t>-preparation effort in one or two pages</w:t>
      </w:r>
      <w:r w:rsidR="008A7915" w:rsidRPr="000E4975">
        <w:rPr>
          <w:rFonts w:ascii="Times New Roman" w:hAnsi="Times New Roman"/>
        </w:rPr>
        <w:t xml:space="preserve">. </w:t>
      </w:r>
      <w:r w:rsidRPr="000E4975">
        <w:rPr>
          <w:rFonts w:ascii="Times New Roman" w:hAnsi="Times New Roman"/>
        </w:rPr>
        <w:t>Qualifications for assessing impacts to the environment in Nebraska should be highlighted</w:t>
      </w:r>
      <w:r w:rsidR="00F5363B" w:rsidRPr="00547E9D">
        <w:rPr>
          <w:rFonts w:ascii="Times New Roman" w:hAnsi="Times New Roman"/>
        </w:rPr>
        <w:t>, as well as previous work on supplemental NEPA analyses</w:t>
      </w:r>
      <w:r w:rsidRPr="000E4975">
        <w:rPr>
          <w:rFonts w:ascii="Times New Roman" w:hAnsi="Times New Roman"/>
        </w:rPr>
        <w:t xml:space="preserve">. </w:t>
      </w:r>
    </w:p>
    <w:p w14:paraId="74F15735" w14:textId="77777777" w:rsidR="00B76F9E" w:rsidRPr="00AF29F3" w:rsidRDefault="00B76F9E" w:rsidP="00AF29F3">
      <w:pPr>
        <w:pStyle w:val="Heading2"/>
      </w:pPr>
      <w:r w:rsidRPr="00AF29F3">
        <w:t xml:space="preserve">Technical Approach </w:t>
      </w:r>
    </w:p>
    <w:p w14:paraId="69AB7AFF" w14:textId="3DDB8071" w:rsidR="00B76F9E" w:rsidRPr="000E4975" w:rsidRDefault="00B76F9E" w:rsidP="000E4975">
      <w:pPr>
        <w:pStyle w:val="BodyText"/>
        <w:rPr>
          <w:rFonts w:ascii="Times New Roman" w:hAnsi="Times New Roman"/>
        </w:rPr>
      </w:pPr>
      <w:r w:rsidRPr="000E4975">
        <w:rPr>
          <w:rFonts w:ascii="Times New Roman" w:hAnsi="Times New Roman"/>
        </w:rPr>
        <w:t xml:space="preserve">Present both an overall technical approach for the preparation of the </w:t>
      </w:r>
      <w:r w:rsidR="00F5363B" w:rsidRPr="00547E9D">
        <w:rPr>
          <w:rFonts w:ascii="Times New Roman" w:hAnsi="Times New Roman"/>
        </w:rPr>
        <w:t>S</w:t>
      </w:r>
      <w:r w:rsidRPr="00547E9D">
        <w:rPr>
          <w:rFonts w:ascii="Times New Roman" w:hAnsi="Times New Roman"/>
        </w:rPr>
        <w:t>EIS</w:t>
      </w:r>
      <w:r w:rsidRPr="000E4975">
        <w:rPr>
          <w:rFonts w:ascii="Times New Roman" w:hAnsi="Times New Roman"/>
        </w:rPr>
        <w:t xml:space="preserve"> and the approach proposed for individual technical areas and tasks</w:t>
      </w:r>
      <w:r w:rsidR="008A7915" w:rsidRPr="000E4975">
        <w:rPr>
          <w:rFonts w:ascii="Times New Roman" w:hAnsi="Times New Roman"/>
        </w:rPr>
        <w:t xml:space="preserve">. </w:t>
      </w:r>
      <w:r w:rsidRPr="000E4975">
        <w:rPr>
          <w:rFonts w:ascii="Times New Roman" w:hAnsi="Times New Roman"/>
        </w:rPr>
        <w:t xml:space="preserve">Include any recommendations to improve the scope (including rationale) and reflect those recommendations in the cost estimate. </w:t>
      </w:r>
    </w:p>
    <w:p w14:paraId="2A7294F5" w14:textId="77777777" w:rsidR="00B76F9E" w:rsidRPr="00AF29F3" w:rsidRDefault="00B76F9E" w:rsidP="00AF29F3">
      <w:pPr>
        <w:pStyle w:val="Heading2"/>
      </w:pPr>
      <w:r w:rsidRPr="00AF29F3">
        <w:t xml:space="preserve">Organization and Management Approach </w:t>
      </w:r>
    </w:p>
    <w:p w14:paraId="08C93693" w14:textId="501AF578" w:rsidR="00B76F9E" w:rsidRPr="000E4975" w:rsidRDefault="00B76F9E" w:rsidP="000E4975">
      <w:pPr>
        <w:pStyle w:val="BodyText"/>
        <w:rPr>
          <w:rFonts w:ascii="Times New Roman" w:hAnsi="Times New Roman"/>
        </w:rPr>
      </w:pPr>
      <w:r w:rsidRPr="000E4975">
        <w:rPr>
          <w:rFonts w:ascii="Times New Roman" w:hAnsi="Times New Roman"/>
        </w:rPr>
        <w:t xml:space="preserve">Describe the proposed organization of the </w:t>
      </w:r>
      <w:r w:rsidR="00F5363B" w:rsidRPr="00547E9D">
        <w:rPr>
          <w:rFonts w:ascii="Times New Roman" w:hAnsi="Times New Roman"/>
        </w:rPr>
        <w:t>S</w:t>
      </w:r>
      <w:r w:rsidRPr="00547E9D">
        <w:rPr>
          <w:rFonts w:ascii="Times New Roman" w:hAnsi="Times New Roman"/>
        </w:rPr>
        <w:t>EIS</w:t>
      </w:r>
      <w:r w:rsidRPr="000E4975">
        <w:rPr>
          <w:rFonts w:ascii="Times New Roman" w:hAnsi="Times New Roman"/>
        </w:rPr>
        <w:t>-preparation effort, with an organization chart including positions, responsibilities, and reporting relationships</w:t>
      </w:r>
      <w:r w:rsidR="008A7915" w:rsidRPr="000E4975">
        <w:rPr>
          <w:rFonts w:ascii="Times New Roman" w:hAnsi="Times New Roman"/>
        </w:rPr>
        <w:t xml:space="preserve">. </w:t>
      </w:r>
      <w:r w:rsidRPr="000E4975">
        <w:rPr>
          <w:rFonts w:ascii="Times New Roman" w:hAnsi="Times New Roman"/>
        </w:rPr>
        <w:t>The senior specialist and/or subcontractor(s) with responsibility for each resource area must be identified and their locations specified</w:t>
      </w:r>
      <w:r w:rsidR="008A7915" w:rsidRPr="000E4975">
        <w:rPr>
          <w:rFonts w:ascii="Times New Roman" w:hAnsi="Times New Roman"/>
        </w:rPr>
        <w:t xml:space="preserve">. </w:t>
      </w:r>
      <w:r w:rsidRPr="000E4975">
        <w:rPr>
          <w:rFonts w:ascii="Times New Roman" w:hAnsi="Times New Roman"/>
        </w:rPr>
        <w:t xml:space="preserve">These key personnel shall not be reassigned within this NEPA effort or to other projects without prior written approval from USFWS staff. </w:t>
      </w:r>
    </w:p>
    <w:p w14:paraId="5D9486A3" w14:textId="228F62A4" w:rsidR="00B76F9E" w:rsidRPr="000E4975" w:rsidRDefault="00B76F9E" w:rsidP="000E4975">
      <w:pPr>
        <w:pStyle w:val="BodyText"/>
        <w:rPr>
          <w:rFonts w:ascii="Times New Roman" w:hAnsi="Times New Roman"/>
        </w:rPr>
      </w:pPr>
      <w:r w:rsidRPr="000E4975">
        <w:rPr>
          <w:rFonts w:ascii="Times New Roman" w:hAnsi="Times New Roman"/>
        </w:rPr>
        <w:t xml:space="preserve">Describe the proposed management scheme for the </w:t>
      </w:r>
      <w:r w:rsidR="00F5363B" w:rsidRPr="00547E9D">
        <w:rPr>
          <w:rFonts w:ascii="Times New Roman" w:hAnsi="Times New Roman"/>
        </w:rPr>
        <w:t>S</w:t>
      </w:r>
      <w:r w:rsidRPr="00547E9D">
        <w:rPr>
          <w:rFonts w:ascii="Times New Roman" w:hAnsi="Times New Roman"/>
        </w:rPr>
        <w:t>EIS</w:t>
      </w:r>
      <w:r w:rsidRPr="000E4975">
        <w:rPr>
          <w:rFonts w:ascii="Times New Roman" w:hAnsi="Times New Roman"/>
        </w:rPr>
        <w:t>-preparation effort, with a discussion of where the work will be done and where each key person and subcontractor presently resides</w:t>
      </w:r>
      <w:r w:rsidR="008A7915" w:rsidRPr="000E4975">
        <w:rPr>
          <w:rFonts w:ascii="Times New Roman" w:hAnsi="Times New Roman"/>
        </w:rPr>
        <w:t xml:space="preserve">. </w:t>
      </w:r>
      <w:r w:rsidRPr="000E4975">
        <w:rPr>
          <w:rFonts w:ascii="Times New Roman" w:hAnsi="Times New Roman"/>
        </w:rPr>
        <w:t xml:space="preserve">Provide the proposed mechanisms for communication, reporting, technical direction and control, cost control, schedule control, quality control, and quality assurance and control of subcontractors. </w:t>
      </w:r>
    </w:p>
    <w:p w14:paraId="1F0199F8" w14:textId="77777777" w:rsidR="00B76F9E" w:rsidRPr="00AF29F3" w:rsidRDefault="00B76F9E" w:rsidP="00AF29F3">
      <w:pPr>
        <w:pStyle w:val="Heading2"/>
      </w:pPr>
      <w:r w:rsidRPr="00AF29F3">
        <w:t xml:space="preserve">Qualifications and Experience </w:t>
      </w:r>
    </w:p>
    <w:p w14:paraId="1B7C8AC6" w14:textId="55547FAA" w:rsidR="00B76F9E" w:rsidRPr="000E4975" w:rsidRDefault="00B76F9E" w:rsidP="000E4975">
      <w:pPr>
        <w:pStyle w:val="BodyText"/>
        <w:rPr>
          <w:rFonts w:ascii="Times New Roman" w:hAnsi="Times New Roman"/>
        </w:rPr>
      </w:pPr>
      <w:r w:rsidRPr="000E4975">
        <w:rPr>
          <w:rFonts w:ascii="Times New Roman" w:hAnsi="Times New Roman"/>
        </w:rPr>
        <w:t xml:space="preserve">Describe qualifications and prior experience in completing similar NEPA compliance projects, particularly </w:t>
      </w:r>
      <w:r w:rsidR="00F5363B" w:rsidRPr="00547E9D">
        <w:rPr>
          <w:rFonts w:ascii="Times New Roman" w:hAnsi="Times New Roman"/>
        </w:rPr>
        <w:t xml:space="preserve">supplemental NEPA analyses and NEPA documents for </w:t>
      </w:r>
      <w:r w:rsidRPr="000E4975">
        <w:rPr>
          <w:rFonts w:ascii="Times New Roman" w:hAnsi="Times New Roman"/>
        </w:rPr>
        <w:t xml:space="preserve">transmission </w:t>
      </w:r>
      <w:r w:rsidRPr="00547E9D">
        <w:rPr>
          <w:rFonts w:ascii="Times New Roman" w:hAnsi="Times New Roman"/>
        </w:rPr>
        <w:t>line</w:t>
      </w:r>
      <w:r w:rsidR="00F5363B" w:rsidRPr="00547E9D">
        <w:rPr>
          <w:rFonts w:ascii="Times New Roman" w:hAnsi="Times New Roman"/>
        </w:rPr>
        <w:t>s</w:t>
      </w:r>
      <w:r w:rsidRPr="000E4975">
        <w:rPr>
          <w:rFonts w:ascii="Times New Roman" w:hAnsi="Times New Roman"/>
        </w:rPr>
        <w:t xml:space="preserve"> and other linear</w:t>
      </w:r>
      <w:r w:rsidR="00F5363B" w:rsidRPr="00547E9D">
        <w:rPr>
          <w:rFonts w:ascii="Times New Roman" w:hAnsi="Times New Roman"/>
        </w:rPr>
        <w:t>-</w:t>
      </w:r>
      <w:r w:rsidRPr="000E4975">
        <w:rPr>
          <w:rFonts w:ascii="Times New Roman" w:hAnsi="Times New Roman"/>
        </w:rPr>
        <w:t>facility projects</w:t>
      </w:r>
      <w:r w:rsidR="008A7915" w:rsidRPr="000E4975">
        <w:rPr>
          <w:rFonts w:ascii="Times New Roman" w:hAnsi="Times New Roman"/>
        </w:rPr>
        <w:t xml:space="preserve">. </w:t>
      </w:r>
      <w:r w:rsidRPr="000E4975">
        <w:rPr>
          <w:rFonts w:ascii="Times New Roman" w:hAnsi="Times New Roman"/>
        </w:rPr>
        <w:t>Emphasize prior work experience with USFWS, including any HCP or other endangered-species-related projects</w:t>
      </w:r>
      <w:r w:rsidR="00F5363B" w:rsidRPr="00547E9D">
        <w:rPr>
          <w:rFonts w:ascii="Times New Roman" w:hAnsi="Times New Roman"/>
        </w:rPr>
        <w:t>;</w:t>
      </w:r>
      <w:r w:rsidRPr="00547E9D">
        <w:rPr>
          <w:rFonts w:ascii="Times New Roman" w:hAnsi="Times New Roman"/>
        </w:rPr>
        <w:t xml:space="preserve"> </w:t>
      </w:r>
      <w:r w:rsidR="00EF0E1A" w:rsidRPr="00547E9D">
        <w:rPr>
          <w:rFonts w:ascii="Times New Roman" w:hAnsi="Times New Roman"/>
        </w:rPr>
        <w:t xml:space="preserve">previous coordination </w:t>
      </w:r>
      <w:r w:rsidRPr="000E4975">
        <w:rPr>
          <w:rFonts w:ascii="Times New Roman" w:hAnsi="Times New Roman"/>
        </w:rPr>
        <w:t>with state agencies</w:t>
      </w:r>
      <w:r w:rsidR="00F5363B" w:rsidRPr="00547E9D">
        <w:rPr>
          <w:rFonts w:ascii="Times New Roman" w:hAnsi="Times New Roman"/>
        </w:rPr>
        <w:t>;</w:t>
      </w:r>
      <w:r w:rsidRPr="00547E9D">
        <w:rPr>
          <w:rFonts w:ascii="Times New Roman" w:hAnsi="Times New Roman"/>
        </w:rPr>
        <w:t xml:space="preserve"> </w:t>
      </w:r>
      <w:r w:rsidR="00EF0E1A" w:rsidRPr="00547E9D">
        <w:rPr>
          <w:rFonts w:ascii="Times New Roman" w:hAnsi="Times New Roman"/>
        </w:rPr>
        <w:t>work on</w:t>
      </w:r>
      <w:r w:rsidR="00EF0E1A" w:rsidRPr="000E4975">
        <w:rPr>
          <w:rFonts w:ascii="Times New Roman" w:hAnsi="Times New Roman"/>
        </w:rPr>
        <w:t xml:space="preserve"> </w:t>
      </w:r>
      <w:r w:rsidRPr="000E4975">
        <w:rPr>
          <w:rFonts w:ascii="Times New Roman" w:hAnsi="Times New Roman"/>
        </w:rPr>
        <w:t>major relevant construction projects involving significant biological resources</w:t>
      </w:r>
      <w:r w:rsidR="00F5363B" w:rsidRPr="00547E9D">
        <w:rPr>
          <w:rFonts w:ascii="Times New Roman" w:hAnsi="Times New Roman"/>
        </w:rPr>
        <w:t>;</w:t>
      </w:r>
      <w:r w:rsidRPr="00547E9D">
        <w:rPr>
          <w:rFonts w:ascii="Times New Roman" w:hAnsi="Times New Roman"/>
        </w:rPr>
        <w:t xml:space="preserve"> </w:t>
      </w:r>
      <w:r w:rsidR="00EF0E1A" w:rsidRPr="00547E9D">
        <w:rPr>
          <w:rFonts w:ascii="Times New Roman" w:hAnsi="Times New Roman"/>
        </w:rPr>
        <w:t>experience with</w:t>
      </w:r>
      <w:r w:rsidR="00EF0E1A" w:rsidRPr="000E4975">
        <w:rPr>
          <w:rFonts w:ascii="Times New Roman" w:hAnsi="Times New Roman"/>
        </w:rPr>
        <w:t xml:space="preserve"> </w:t>
      </w:r>
      <w:r w:rsidRPr="000E4975">
        <w:rPr>
          <w:rFonts w:ascii="Times New Roman" w:hAnsi="Times New Roman"/>
        </w:rPr>
        <w:t>wind energy development projects</w:t>
      </w:r>
      <w:r w:rsidR="00F5363B" w:rsidRPr="00547E9D">
        <w:rPr>
          <w:rFonts w:ascii="Times New Roman" w:hAnsi="Times New Roman"/>
        </w:rPr>
        <w:t>;</w:t>
      </w:r>
      <w:r w:rsidRPr="000E4975">
        <w:rPr>
          <w:rFonts w:ascii="Times New Roman" w:hAnsi="Times New Roman"/>
        </w:rPr>
        <w:t xml:space="preserve"> and the geographical areas of the work</w:t>
      </w:r>
      <w:r w:rsidR="008A7915" w:rsidRPr="000E4975">
        <w:rPr>
          <w:rFonts w:ascii="Times New Roman" w:hAnsi="Times New Roman"/>
        </w:rPr>
        <w:t xml:space="preserve">. </w:t>
      </w:r>
      <w:r w:rsidRPr="000E4975">
        <w:rPr>
          <w:rFonts w:ascii="Times New Roman" w:hAnsi="Times New Roman"/>
        </w:rPr>
        <w:t xml:space="preserve">Discuss </w:t>
      </w:r>
      <w:r w:rsidR="000379DB" w:rsidRPr="00547E9D">
        <w:rPr>
          <w:rFonts w:ascii="Times New Roman" w:hAnsi="Times New Roman"/>
        </w:rPr>
        <w:t>C</w:t>
      </w:r>
      <w:r w:rsidRPr="00547E9D">
        <w:rPr>
          <w:rFonts w:ascii="Times New Roman" w:hAnsi="Times New Roman"/>
        </w:rPr>
        <w:t>ontractor’s</w:t>
      </w:r>
      <w:r w:rsidRPr="000E4975">
        <w:rPr>
          <w:rFonts w:ascii="Times New Roman" w:hAnsi="Times New Roman"/>
        </w:rPr>
        <w:t xml:space="preserve"> understanding of USFWS requirements for projects under ESA and NEPA, as reflected in regulation and current policies</w:t>
      </w:r>
      <w:r w:rsidR="008A7915" w:rsidRPr="000E4975">
        <w:rPr>
          <w:rFonts w:ascii="Times New Roman" w:hAnsi="Times New Roman"/>
        </w:rPr>
        <w:t xml:space="preserve">. </w:t>
      </w:r>
      <w:r w:rsidRPr="000E4975">
        <w:rPr>
          <w:rFonts w:ascii="Times New Roman" w:hAnsi="Times New Roman"/>
        </w:rPr>
        <w:t>Discuss understanding and experience with Section 106 of the National Historic Preservation Act.</w:t>
      </w:r>
    </w:p>
    <w:p w14:paraId="42E5E631" w14:textId="02560A5A" w:rsidR="00B76F9E" w:rsidRPr="000E4975" w:rsidRDefault="00B76F9E" w:rsidP="000E4975">
      <w:pPr>
        <w:pStyle w:val="BodyText"/>
        <w:rPr>
          <w:rFonts w:ascii="Times New Roman" w:hAnsi="Times New Roman"/>
        </w:rPr>
      </w:pPr>
      <w:r w:rsidRPr="000E4975">
        <w:rPr>
          <w:rFonts w:ascii="Times New Roman" w:hAnsi="Times New Roman"/>
        </w:rPr>
        <w:t xml:space="preserve">Statements of qualifications and prior experience should be provided not only for the </w:t>
      </w:r>
      <w:r w:rsidR="000379DB" w:rsidRPr="00547E9D">
        <w:rPr>
          <w:rFonts w:ascii="Times New Roman" w:hAnsi="Times New Roman"/>
        </w:rPr>
        <w:t>C</w:t>
      </w:r>
      <w:r w:rsidRPr="00547E9D">
        <w:rPr>
          <w:rFonts w:ascii="Times New Roman" w:hAnsi="Times New Roman"/>
        </w:rPr>
        <w:t>ontractor</w:t>
      </w:r>
      <w:r w:rsidRPr="000E4975">
        <w:rPr>
          <w:rFonts w:ascii="Times New Roman" w:hAnsi="Times New Roman"/>
        </w:rPr>
        <w:t xml:space="preserve"> but also for the key personnel and subcontractors that will be assigned to the NEPA process, along with their specific experience with the type of project under consideration. </w:t>
      </w:r>
    </w:p>
    <w:p w14:paraId="4B365214" w14:textId="25B286B5" w:rsidR="00B76F9E" w:rsidRPr="00AF29F3" w:rsidRDefault="00EF0E1A" w:rsidP="00AF29F3">
      <w:pPr>
        <w:pStyle w:val="Heading2"/>
      </w:pPr>
      <w:r w:rsidRPr="00547E9D">
        <w:lastRenderedPageBreak/>
        <w:t>S</w:t>
      </w:r>
      <w:r w:rsidR="00B76F9E" w:rsidRPr="00547E9D">
        <w:t>EIS</w:t>
      </w:r>
      <w:r w:rsidR="00B76F9E" w:rsidRPr="00AF29F3">
        <w:t xml:space="preserve"> Schedule </w:t>
      </w:r>
    </w:p>
    <w:p w14:paraId="7DF7A8F2" w14:textId="3D7390F1" w:rsidR="00B76F9E" w:rsidRPr="00255484" w:rsidRDefault="00B76F9E" w:rsidP="000E4975">
      <w:pPr>
        <w:pStyle w:val="BodyText"/>
        <w:rPr>
          <w:rFonts w:ascii="Times New Roman" w:hAnsi="Times New Roman"/>
        </w:rPr>
      </w:pPr>
      <w:r w:rsidRPr="000E4975">
        <w:rPr>
          <w:rFonts w:ascii="Times New Roman" w:hAnsi="Times New Roman"/>
        </w:rPr>
        <w:t>Submit a proposed schedule delineating dates for completion of major work tasks specified in Section 3.</w:t>
      </w:r>
      <w:r w:rsidR="00373941" w:rsidRPr="000E4975">
        <w:rPr>
          <w:rFonts w:ascii="Times New Roman" w:hAnsi="Times New Roman"/>
        </w:rPr>
        <w:t>1</w:t>
      </w:r>
      <w:r w:rsidRPr="000E4975">
        <w:rPr>
          <w:rFonts w:ascii="Times New Roman" w:hAnsi="Times New Roman"/>
        </w:rPr>
        <w:t xml:space="preserve"> </w:t>
      </w:r>
      <w:r w:rsidR="00EF0E1A" w:rsidRPr="00547E9D">
        <w:rPr>
          <w:rFonts w:ascii="Times New Roman" w:hAnsi="Times New Roman"/>
        </w:rPr>
        <w:t xml:space="preserve">and Appendix A </w:t>
      </w:r>
      <w:r w:rsidRPr="000E4975">
        <w:rPr>
          <w:rFonts w:ascii="Times New Roman" w:hAnsi="Times New Roman"/>
        </w:rPr>
        <w:t>of this RFP</w:t>
      </w:r>
      <w:r w:rsidR="008A7915" w:rsidRPr="000E4975">
        <w:rPr>
          <w:rFonts w:ascii="Times New Roman" w:hAnsi="Times New Roman"/>
        </w:rPr>
        <w:t xml:space="preserve">. </w:t>
      </w:r>
      <w:r w:rsidR="000379DB" w:rsidRPr="00547E9D">
        <w:rPr>
          <w:rFonts w:ascii="Times New Roman" w:hAnsi="Times New Roman"/>
        </w:rPr>
        <w:t>C</w:t>
      </w:r>
      <w:r w:rsidRPr="00547E9D">
        <w:rPr>
          <w:rFonts w:ascii="Times New Roman" w:hAnsi="Times New Roman"/>
        </w:rPr>
        <w:t>ontractor’s</w:t>
      </w:r>
      <w:r w:rsidRPr="00255484">
        <w:rPr>
          <w:rFonts w:ascii="Times New Roman" w:hAnsi="Times New Roman"/>
        </w:rPr>
        <w:t xml:space="preserve"> proposal must address the key milestone dates as specified in Section 2.</w:t>
      </w:r>
      <w:r w:rsidR="00EF0E1A" w:rsidRPr="00547E9D">
        <w:rPr>
          <w:rFonts w:ascii="Times New Roman" w:hAnsi="Times New Roman"/>
        </w:rPr>
        <w:t>4</w:t>
      </w:r>
      <w:r w:rsidRPr="00255484">
        <w:rPr>
          <w:rFonts w:ascii="Times New Roman" w:hAnsi="Times New Roman"/>
        </w:rPr>
        <w:t xml:space="preserve"> of this RFP</w:t>
      </w:r>
      <w:r w:rsidR="008A7915" w:rsidRPr="00255484">
        <w:rPr>
          <w:rFonts w:ascii="Times New Roman" w:hAnsi="Times New Roman"/>
        </w:rPr>
        <w:t xml:space="preserve">. </w:t>
      </w:r>
      <w:r w:rsidRPr="00255484">
        <w:rPr>
          <w:rFonts w:ascii="Times New Roman" w:hAnsi="Times New Roman"/>
        </w:rPr>
        <w:t>Any suggested modifications to this schedule must be presented with reasons for the changes</w:t>
      </w:r>
      <w:r w:rsidR="008A7915" w:rsidRPr="00255484">
        <w:rPr>
          <w:rFonts w:ascii="Times New Roman" w:hAnsi="Times New Roman"/>
        </w:rPr>
        <w:t xml:space="preserve">. </w:t>
      </w:r>
      <w:r w:rsidRPr="00255484">
        <w:rPr>
          <w:rFonts w:ascii="Times New Roman" w:hAnsi="Times New Roman"/>
        </w:rPr>
        <w:t xml:space="preserve">Note, however, that the ultimate schedule will be determined by USFWS staff. </w:t>
      </w:r>
    </w:p>
    <w:p w14:paraId="6247CF8B" w14:textId="5BD7596C" w:rsidR="00B76F9E" w:rsidRPr="00255484" w:rsidRDefault="00B76F9E" w:rsidP="00255484">
      <w:pPr>
        <w:pStyle w:val="BodyText"/>
        <w:rPr>
          <w:rFonts w:ascii="Times New Roman" w:hAnsi="Times New Roman"/>
        </w:rPr>
      </w:pPr>
      <w:r w:rsidRPr="00255484">
        <w:rPr>
          <w:rFonts w:ascii="Times New Roman" w:hAnsi="Times New Roman"/>
        </w:rPr>
        <w:t xml:space="preserve">It is important that </w:t>
      </w:r>
      <w:r w:rsidR="00676D00" w:rsidRPr="00547E9D">
        <w:rPr>
          <w:rFonts w:ascii="Times New Roman" w:hAnsi="Times New Roman"/>
        </w:rPr>
        <w:t>C</w:t>
      </w:r>
      <w:r w:rsidRPr="00547E9D">
        <w:rPr>
          <w:rFonts w:ascii="Times New Roman" w:hAnsi="Times New Roman"/>
        </w:rPr>
        <w:t>ontractors</w:t>
      </w:r>
      <w:r w:rsidRPr="00255484">
        <w:rPr>
          <w:rFonts w:ascii="Times New Roman" w:hAnsi="Times New Roman"/>
        </w:rPr>
        <w:t xml:space="preserve"> demonstrate to USFWS and NPPD that ample resources exist to meet the NEPA schedule</w:t>
      </w:r>
      <w:r w:rsidR="008A7915" w:rsidRPr="00255484">
        <w:rPr>
          <w:rFonts w:ascii="Times New Roman" w:hAnsi="Times New Roman"/>
        </w:rPr>
        <w:t xml:space="preserve">. </w:t>
      </w:r>
      <w:r w:rsidRPr="00255484">
        <w:rPr>
          <w:rFonts w:ascii="Times New Roman" w:hAnsi="Times New Roman"/>
        </w:rPr>
        <w:t xml:space="preserve">If a </w:t>
      </w:r>
      <w:r w:rsidR="00676D00" w:rsidRPr="00547E9D">
        <w:rPr>
          <w:rFonts w:ascii="Times New Roman" w:hAnsi="Times New Roman"/>
        </w:rPr>
        <w:t>C</w:t>
      </w:r>
      <w:r w:rsidRPr="00547E9D">
        <w:rPr>
          <w:rFonts w:ascii="Times New Roman" w:hAnsi="Times New Roman"/>
        </w:rPr>
        <w:t>ontractor</w:t>
      </w:r>
      <w:r w:rsidRPr="00255484">
        <w:rPr>
          <w:rFonts w:ascii="Times New Roman" w:hAnsi="Times New Roman"/>
        </w:rPr>
        <w:t xml:space="preserve"> has multiple </w:t>
      </w:r>
      <w:r w:rsidR="00EF0E1A" w:rsidRPr="00547E9D">
        <w:rPr>
          <w:rFonts w:ascii="Times New Roman" w:hAnsi="Times New Roman"/>
        </w:rPr>
        <w:t>NEPA</w:t>
      </w:r>
      <w:r w:rsidR="00EF0E1A" w:rsidRPr="00255484">
        <w:rPr>
          <w:rFonts w:ascii="Times New Roman" w:hAnsi="Times New Roman"/>
        </w:rPr>
        <w:t xml:space="preserve"> </w:t>
      </w:r>
      <w:r w:rsidRPr="00255484">
        <w:rPr>
          <w:rFonts w:ascii="Times New Roman" w:hAnsi="Times New Roman"/>
        </w:rPr>
        <w:t xml:space="preserve">obligations underway concurrently, it must clearly show separate resources or provide convincing evidence that it can meet the schedule. </w:t>
      </w:r>
    </w:p>
    <w:p w14:paraId="1801F386" w14:textId="77777777" w:rsidR="00B76F9E" w:rsidRPr="00AF29F3" w:rsidRDefault="00B76F9E" w:rsidP="00AF29F3">
      <w:pPr>
        <w:pStyle w:val="Heading2"/>
      </w:pPr>
      <w:r w:rsidRPr="00AF29F3">
        <w:t>References and Work Samples</w:t>
      </w:r>
    </w:p>
    <w:p w14:paraId="1DE82BC8" w14:textId="6F60EAFC" w:rsidR="00B76F9E" w:rsidRPr="00255484" w:rsidRDefault="00B76F9E" w:rsidP="00255484">
      <w:pPr>
        <w:pStyle w:val="BodyText"/>
        <w:rPr>
          <w:rFonts w:ascii="Times New Roman" w:hAnsi="Times New Roman"/>
        </w:rPr>
      </w:pPr>
      <w:r w:rsidRPr="00255484">
        <w:rPr>
          <w:rFonts w:ascii="Times New Roman" w:hAnsi="Times New Roman"/>
        </w:rPr>
        <w:t>List and describe three successfully completed or in-progress projects of a similar nature with the name and phone number of the client’s project manager</w:t>
      </w:r>
      <w:r w:rsidR="008A7915" w:rsidRPr="00255484">
        <w:rPr>
          <w:rFonts w:ascii="Times New Roman" w:hAnsi="Times New Roman"/>
        </w:rPr>
        <w:t xml:space="preserve">. </w:t>
      </w:r>
      <w:r w:rsidRPr="00255484">
        <w:rPr>
          <w:rFonts w:ascii="Times New Roman" w:hAnsi="Times New Roman"/>
        </w:rPr>
        <w:t>Additionally, list three client references specifically for the proposed project manager</w:t>
      </w:r>
      <w:r w:rsidR="008A7915" w:rsidRPr="00255484">
        <w:rPr>
          <w:rFonts w:ascii="Times New Roman" w:hAnsi="Times New Roman"/>
        </w:rPr>
        <w:t xml:space="preserve">. </w:t>
      </w:r>
      <w:r w:rsidRPr="00255484">
        <w:rPr>
          <w:rFonts w:ascii="Times New Roman" w:hAnsi="Times New Roman"/>
        </w:rPr>
        <w:t xml:space="preserve">If available, list other HCP EISs that have resulted in federal ITP permits </w:t>
      </w:r>
      <w:r w:rsidR="00EF0E1A" w:rsidRPr="00255484">
        <w:rPr>
          <w:rFonts w:ascii="Times New Roman" w:hAnsi="Times New Roman"/>
        </w:rPr>
        <w:t>and</w:t>
      </w:r>
      <w:r w:rsidR="00EF0E1A" w:rsidRPr="00547E9D">
        <w:rPr>
          <w:rFonts w:ascii="Times New Roman" w:hAnsi="Times New Roman"/>
        </w:rPr>
        <w:t xml:space="preserve">/or SEISs for infrastructure projects </w:t>
      </w:r>
      <w:r w:rsidRPr="00547E9D">
        <w:rPr>
          <w:rFonts w:ascii="Times New Roman" w:hAnsi="Times New Roman"/>
        </w:rPr>
        <w:t>and</w:t>
      </w:r>
      <w:r w:rsidRPr="00255484">
        <w:rPr>
          <w:rFonts w:ascii="Times New Roman" w:hAnsi="Times New Roman"/>
        </w:rPr>
        <w:t xml:space="preserve"> provide copies of the documents or links to access the documents online.</w:t>
      </w:r>
    </w:p>
    <w:p w14:paraId="4822FD83" w14:textId="77777777" w:rsidR="00B76F9E" w:rsidRPr="00AF29F3" w:rsidRDefault="00B76F9E" w:rsidP="00AF29F3">
      <w:pPr>
        <w:pStyle w:val="Heading2"/>
      </w:pPr>
      <w:r w:rsidRPr="00AF29F3">
        <w:t xml:space="preserve">Conflicts of Interest and Critical Energy Infrastructure Information </w:t>
      </w:r>
    </w:p>
    <w:p w14:paraId="016474EB" w14:textId="6157C6BA" w:rsidR="00B76F9E" w:rsidRPr="00255484" w:rsidRDefault="00B76F9E" w:rsidP="00255484">
      <w:pPr>
        <w:pStyle w:val="BodyText"/>
        <w:rPr>
          <w:rFonts w:ascii="Times New Roman" w:hAnsi="Times New Roman"/>
        </w:rPr>
      </w:pPr>
      <w:r w:rsidRPr="00255484">
        <w:rPr>
          <w:rFonts w:ascii="Times New Roman" w:hAnsi="Times New Roman"/>
        </w:rPr>
        <w:t>Identify possible conflicts of interest that may require investigation by USFWS staff</w:t>
      </w:r>
      <w:r w:rsidR="008A7915" w:rsidRPr="00255484">
        <w:rPr>
          <w:rFonts w:ascii="Times New Roman" w:hAnsi="Times New Roman"/>
        </w:rPr>
        <w:t xml:space="preserve">. </w:t>
      </w:r>
      <w:r w:rsidRPr="00255484">
        <w:rPr>
          <w:rFonts w:ascii="Times New Roman" w:hAnsi="Times New Roman"/>
        </w:rPr>
        <w:t xml:space="preserve">Include a discussion of all work completed by </w:t>
      </w:r>
      <w:r w:rsidR="00676D00" w:rsidRPr="00547E9D">
        <w:rPr>
          <w:rFonts w:ascii="Times New Roman" w:hAnsi="Times New Roman"/>
        </w:rPr>
        <w:t>C</w:t>
      </w:r>
      <w:r w:rsidRPr="00547E9D">
        <w:rPr>
          <w:rFonts w:ascii="Times New Roman" w:hAnsi="Times New Roman"/>
        </w:rPr>
        <w:t>ontractor</w:t>
      </w:r>
      <w:r w:rsidRPr="00255484">
        <w:rPr>
          <w:rFonts w:ascii="Times New Roman" w:hAnsi="Times New Roman"/>
        </w:rPr>
        <w:t xml:space="preserve"> for similar work on HCP/ESA-related projects within the last three years</w:t>
      </w:r>
      <w:r w:rsidR="008A7915" w:rsidRPr="00255484">
        <w:rPr>
          <w:rFonts w:ascii="Times New Roman" w:hAnsi="Times New Roman"/>
        </w:rPr>
        <w:t xml:space="preserve">. </w:t>
      </w:r>
      <w:r w:rsidR="00676D00" w:rsidRPr="00547E9D">
        <w:rPr>
          <w:rFonts w:ascii="Times New Roman" w:hAnsi="Times New Roman"/>
        </w:rPr>
        <w:t>C</w:t>
      </w:r>
      <w:r w:rsidRPr="00547E9D">
        <w:rPr>
          <w:rFonts w:ascii="Times New Roman" w:hAnsi="Times New Roman"/>
        </w:rPr>
        <w:t>ontractor</w:t>
      </w:r>
      <w:r w:rsidRPr="00255484">
        <w:rPr>
          <w:rFonts w:ascii="Times New Roman" w:hAnsi="Times New Roman"/>
        </w:rPr>
        <w:t xml:space="preserve"> must sign a disclosure statement specifying that it has no financial interest or other interest in the outcome of the </w:t>
      </w:r>
      <w:r w:rsidR="00DE34EB" w:rsidRPr="00547E9D">
        <w:rPr>
          <w:rFonts w:ascii="Times New Roman" w:hAnsi="Times New Roman"/>
        </w:rPr>
        <w:t>R-P</w:t>
      </w:r>
      <w:r w:rsidRPr="00547E9D">
        <w:rPr>
          <w:rFonts w:ascii="Times New Roman" w:hAnsi="Times New Roman"/>
        </w:rPr>
        <w:t>roject</w:t>
      </w:r>
      <w:r w:rsidRPr="00255484">
        <w:rPr>
          <w:rFonts w:ascii="Times New Roman" w:hAnsi="Times New Roman"/>
        </w:rPr>
        <w:t>, as set forth in 40 C.F.R. § 1506.5(</w:t>
      </w:r>
      <w:r w:rsidR="00EF0E1A" w:rsidRPr="00547E9D">
        <w:rPr>
          <w:rFonts w:ascii="Times New Roman" w:hAnsi="Times New Roman"/>
        </w:rPr>
        <w:t>b</w:t>
      </w:r>
      <w:r w:rsidRPr="00547E9D">
        <w:rPr>
          <w:rFonts w:ascii="Times New Roman" w:hAnsi="Times New Roman"/>
        </w:rPr>
        <w:t>)</w:t>
      </w:r>
      <w:r w:rsidR="008A7915" w:rsidRPr="00547E9D">
        <w:rPr>
          <w:rFonts w:ascii="Times New Roman" w:hAnsi="Times New Roman"/>
        </w:rPr>
        <w:t>.</w:t>
      </w:r>
      <w:r w:rsidR="008A7915" w:rsidRPr="00255484">
        <w:rPr>
          <w:rFonts w:ascii="Times New Roman" w:hAnsi="Times New Roman"/>
        </w:rPr>
        <w:t xml:space="preserve"> </w:t>
      </w:r>
      <w:r w:rsidRPr="00255484">
        <w:rPr>
          <w:rFonts w:ascii="Times New Roman" w:hAnsi="Times New Roman"/>
        </w:rPr>
        <w:t>Pursuant to 40 C.F.R. § 1506.5(</w:t>
      </w:r>
      <w:r w:rsidR="00EF0E1A" w:rsidRPr="00547E9D">
        <w:rPr>
          <w:rFonts w:ascii="Times New Roman" w:hAnsi="Times New Roman"/>
        </w:rPr>
        <w:t>b</w:t>
      </w:r>
      <w:r w:rsidRPr="00547E9D">
        <w:rPr>
          <w:rFonts w:ascii="Times New Roman" w:hAnsi="Times New Roman"/>
        </w:rPr>
        <w:t xml:space="preserve">), </w:t>
      </w:r>
      <w:r w:rsidR="00676D00" w:rsidRPr="00547E9D">
        <w:rPr>
          <w:rFonts w:ascii="Times New Roman" w:hAnsi="Times New Roman"/>
        </w:rPr>
        <w:t>C</w:t>
      </w:r>
      <w:r w:rsidRPr="00547E9D">
        <w:rPr>
          <w:rFonts w:ascii="Times New Roman" w:hAnsi="Times New Roman"/>
        </w:rPr>
        <w:t>ontractor</w:t>
      </w:r>
      <w:r w:rsidRPr="00255484">
        <w:rPr>
          <w:rFonts w:ascii="Times New Roman" w:hAnsi="Times New Roman"/>
        </w:rPr>
        <w:t xml:space="preserve"> selection is based on ability and absence of conflicts of interest</w:t>
      </w:r>
      <w:r w:rsidR="008A7915" w:rsidRPr="00255484">
        <w:rPr>
          <w:rFonts w:ascii="Times New Roman" w:hAnsi="Times New Roman"/>
        </w:rPr>
        <w:t xml:space="preserve">. </w:t>
      </w:r>
      <w:r w:rsidR="00676D00" w:rsidRPr="00547E9D">
        <w:rPr>
          <w:rFonts w:ascii="Times New Roman" w:hAnsi="Times New Roman"/>
        </w:rPr>
        <w:t>C</w:t>
      </w:r>
      <w:r w:rsidRPr="00547E9D">
        <w:rPr>
          <w:rFonts w:ascii="Times New Roman" w:hAnsi="Times New Roman"/>
        </w:rPr>
        <w:t>ontractor</w:t>
      </w:r>
      <w:r w:rsidRPr="00255484">
        <w:rPr>
          <w:rFonts w:ascii="Times New Roman" w:hAnsi="Times New Roman"/>
        </w:rPr>
        <w:t xml:space="preserve"> must also submit a Critical Energy Infrastructure Information Non-Disclosure Agreement for itself and each subcontractor used. </w:t>
      </w:r>
    </w:p>
    <w:p w14:paraId="64619D30" w14:textId="77777777" w:rsidR="00B76F9E" w:rsidRPr="00AF29F3" w:rsidRDefault="00B76F9E" w:rsidP="00AF29F3">
      <w:pPr>
        <w:pStyle w:val="Heading2"/>
      </w:pPr>
      <w:r w:rsidRPr="00AF29F3">
        <w:t xml:space="preserve">Resumes </w:t>
      </w:r>
    </w:p>
    <w:p w14:paraId="0FD819DB" w14:textId="7F6FAE26" w:rsidR="00B76F9E" w:rsidRPr="00255484" w:rsidRDefault="00B76F9E" w:rsidP="00255484">
      <w:pPr>
        <w:pStyle w:val="BodyText"/>
        <w:rPr>
          <w:rFonts w:ascii="Times New Roman" w:hAnsi="Times New Roman"/>
        </w:rPr>
      </w:pPr>
      <w:r w:rsidRPr="00255484">
        <w:rPr>
          <w:rFonts w:ascii="Times New Roman" w:hAnsi="Times New Roman"/>
        </w:rPr>
        <w:t>Resumes may be submitted as an attachment to the proposal or as a separate volume</w:t>
      </w:r>
      <w:r w:rsidR="008A7915" w:rsidRPr="00255484">
        <w:rPr>
          <w:rFonts w:ascii="Times New Roman" w:hAnsi="Times New Roman"/>
        </w:rPr>
        <w:t xml:space="preserve">. </w:t>
      </w:r>
      <w:r w:rsidRPr="00255484">
        <w:rPr>
          <w:rFonts w:ascii="Times New Roman" w:hAnsi="Times New Roman"/>
        </w:rPr>
        <w:t xml:space="preserve">All resumes should be limited to two pages and must include the institution and date of graduation for all academic degrees, as well as a summary of relevant work experience and the specific dates of performance. </w:t>
      </w:r>
    </w:p>
    <w:p w14:paraId="620833D0" w14:textId="77777777" w:rsidR="00B76F9E" w:rsidRPr="00AF29F3" w:rsidRDefault="00B76F9E" w:rsidP="00AF29F3">
      <w:pPr>
        <w:pStyle w:val="Heading2"/>
      </w:pPr>
      <w:r w:rsidRPr="00AF29F3">
        <w:t xml:space="preserve">Cost Estimate </w:t>
      </w:r>
    </w:p>
    <w:p w14:paraId="6FB8AC2B" w14:textId="3265F278" w:rsidR="00B76F9E" w:rsidRPr="00255484" w:rsidRDefault="00676D00" w:rsidP="00255484">
      <w:pPr>
        <w:pStyle w:val="BodyText"/>
        <w:rPr>
          <w:rFonts w:ascii="Times New Roman" w:hAnsi="Times New Roman"/>
        </w:rPr>
      </w:pPr>
      <w:r w:rsidRPr="00547E9D">
        <w:rPr>
          <w:rFonts w:ascii="Times New Roman" w:hAnsi="Times New Roman"/>
        </w:rPr>
        <w:t xml:space="preserve">It is the intent of the District to receive from each </w:t>
      </w:r>
      <w:r w:rsidR="00B94D41">
        <w:rPr>
          <w:rFonts w:ascii="Times New Roman" w:hAnsi="Times New Roman"/>
        </w:rPr>
        <w:t>contractor</w:t>
      </w:r>
      <w:r w:rsidRPr="00547E9D">
        <w:rPr>
          <w:rFonts w:ascii="Times New Roman" w:hAnsi="Times New Roman"/>
        </w:rPr>
        <w:t xml:space="preserve"> pricing on a time</w:t>
      </w:r>
      <w:r w:rsidRPr="00547E9D">
        <w:rPr>
          <w:rFonts w:ascii="Times New Roman" w:hAnsi="Times New Roman"/>
        </w:rPr>
        <w:noBreakHyphen/>
        <w:t>and</w:t>
      </w:r>
      <w:r w:rsidRPr="00547E9D">
        <w:rPr>
          <w:rFonts w:ascii="Times New Roman" w:hAnsi="Times New Roman"/>
        </w:rPr>
        <w:noBreakHyphen/>
        <w:t>expense basis for the scope of work</w:t>
      </w:r>
      <w:r w:rsidR="00DB3562" w:rsidRPr="00547E9D">
        <w:rPr>
          <w:rFonts w:ascii="Times New Roman" w:hAnsi="Times New Roman"/>
        </w:rPr>
        <w:t xml:space="preserve">.  Assumptions used must be clearly stated and a total estimated cost must be included. </w:t>
      </w:r>
      <w:r w:rsidR="00547E9D" w:rsidRPr="00547E9D">
        <w:rPr>
          <w:rFonts w:ascii="Times New Roman" w:hAnsi="Times New Roman"/>
        </w:rPr>
        <w:t>Include es</w:t>
      </w:r>
      <w:r w:rsidR="00DB3562" w:rsidRPr="00547E9D">
        <w:rPr>
          <w:rFonts w:ascii="Times New Roman" w:hAnsi="Times New Roman"/>
        </w:rPr>
        <w:t>timated number of labor hours for each personnel category required to complete the work.</w:t>
      </w:r>
      <w:r w:rsidR="00DB3562" w:rsidRPr="00255484">
        <w:rPr>
          <w:rFonts w:ascii="Times New Roman" w:hAnsi="Times New Roman"/>
        </w:rPr>
        <w:t xml:space="preserve"> </w:t>
      </w:r>
      <w:r w:rsidR="008A7915" w:rsidRPr="00255484">
        <w:rPr>
          <w:rFonts w:ascii="Times New Roman" w:hAnsi="Times New Roman"/>
        </w:rPr>
        <w:t xml:space="preserve"> </w:t>
      </w:r>
      <w:r w:rsidR="00B76F9E" w:rsidRPr="00255484">
        <w:rPr>
          <w:rFonts w:ascii="Times New Roman" w:hAnsi="Times New Roman"/>
        </w:rPr>
        <w:t>Since the specific dates and number of field teams required are strictly estimates, each contractor shall submit a daily crew billing rate and expense rate sheet</w:t>
      </w:r>
      <w:r w:rsidR="00B94D41">
        <w:rPr>
          <w:rFonts w:ascii="Times New Roman" w:hAnsi="Times New Roman"/>
        </w:rPr>
        <w:t xml:space="preserve"> with their proposal</w:t>
      </w:r>
      <w:r w:rsidR="008A7915" w:rsidRPr="00547E9D">
        <w:rPr>
          <w:rFonts w:ascii="Times New Roman" w:hAnsi="Times New Roman"/>
        </w:rPr>
        <w:t>.</w:t>
      </w:r>
      <w:r w:rsidR="008A7915" w:rsidRPr="00255484">
        <w:rPr>
          <w:rFonts w:ascii="Times New Roman" w:hAnsi="Times New Roman"/>
        </w:rPr>
        <w:t xml:space="preserve"> </w:t>
      </w:r>
      <w:r w:rsidR="00B76F9E" w:rsidRPr="00255484">
        <w:rPr>
          <w:rFonts w:ascii="Times New Roman" w:hAnsi="Times New Roman"/>
        </w:rPr>
        <w:t xml:space="preserve">NPPD will compensate the </w:t>
      </w:r>
      <w:r w:rsidR="00B94D41">
        <w:rPr>
          <w:rFonts w:ascii="Times New Roman" w:hAnsi="Times New Roman"/>
        </w:rPr>
        <w:lastRenderedPageBreak/>
        <w:t xml:space="preserve">awarded </w:t>
      </w:r>
      <w:r w:rsidR="00263065" w:rsidRPr="00547E9D">
        <w:rPr>
          <w:rFonts w:ascii="Times New Roman" w:hAnsi="Times New Roman"/>
        </w:rPr>
        <w:t>C</w:t>
      </w:r>
      <w:r w:rsidR="00B76F9E" w:rsidRPr="00547E9D">
        <w:rPr>
          <w:rFonts w:ascii="Times New Roman" w:hAnsi="Times New Roman"/>
        </w:rPr>
        <w:t>ontractor</w:t>
      </w:r>
      <w:r w:rsidR="00B76F9E" w:rsidRPr="00255484">
        <w:rPr>
          <w:rFonts w:ascii="Times New Roman" w:hAnsi="Times New Roman"/>
        </w:rPr>
        <w:t xml:space="preserve"> based upon the actual crews and hours worked</w:t>
      </w:r>
      <w:r w:rsidR="008A7915" w:rsidRPr="00255484">
        <w:rPr>
          <w:rFonts w:ascii="Times New Roman" w:hAnsi="Times New Roman"/>
        </w:rPr>
        <w:t xml:space="preserve">. </w:t>
      </w:r>
      <w:r w:rsidR="00B76F9E" w:rsidRPr="00255484">
        <w:rPr>
          <w:rFonts w:ascii="Times New Roman" w:hAnsi="Times New Roman"/>
        </w:rPr>
        <w:t xml:space="preserve">All preparation and processing of documents, NEPA review, </w:t>
      </w:r>
      <w:r w:rsidR="00EF0E1A" w:rsidRPr="00547E9D">
        <w:rPr>
          <w:rFonts w:ascii="Times New Roman" w:hAnsi="Times New Roman"/>
        </w:rPr>
        <w:t>S</w:t>
      </w:r>
      <w:r w:rsidR="00B76F9E" w:rsidRPr="00547E9D">
        <w:rPr>
          <w:rFonts w:ascii="Times New Roman" w:hAnsi="Times New Roman"/>
        </w:rPr>
        <w:t>EIS</w:t>
      </w:r>
      <w:r w:rsidR="00B76F9E" w:rsidRPr="00255484">
        <w:rPr>
          <w:rFonts w:ascii="Times New Roman" w:hAnsi="Times New Roman"/>
        </w:rPr>
        <w:t xml:space="preserve"> submission, and any other costs not associated with the daily crew rate shall be submitted as a fixed-price proposal with an attached cost breakdown</w:t>
      </w:r>
      <w:r w:rsidR="008A7915" w:rsidRPr="00255484">
        <w:rPr>
          <w:rFonts w:ascii="Times New Roman" w:hAnsi="Times New Roman"/>
        </w:rPr>
        <w:t xml:space="preserve">. </w:t>
      </w:r>
      <w:r w:rsidR="00B76F9E" w:rsidRPr="00255484">
        <w:rPr>
          <w:rFonts w:ascii="Times New Roman" w:hAnsi="Times New Roman"/>
        </w:rPr>
        <w:t>NPPD understands that there may be out-of-scope requirements for the completion of this NEPA process and any resultant costs will be handled between the</w:t>
      </w:r>
      <w:r w:rsidRPr="00255484">
        <w:rPr>
          <w:rFonts w:ascii="Times New Roman" w:hAnsi="Times New Roman"/>
        </w:rPr>
        <w:t xml:space="preserve"> </w:t>
      </w:r>
      <w:r w:rsidRPr="00547E9D">
        <w:rPr>
          <w:rFonts w:ascii="Times New Roman" w:hAnsi="Times New Roman"/>
        </w:rPr>
        <w:t>C</w:t>
      </w:r>
      <w:r w:rsidR="00B76F9E" w:rsidRPr="00547E9D">
        <w:rPr>
          <w:rFonts w:ascii="Times New Roman" w:hAnsi="Times New Roman"/>
        </w:rPr>
        <w:t>ontractor</w:t>
      </w:r>
      <w:r w:rsidR="00B76F9E" w:rsidRPr="00255484">
        <w:rPr>
          <w:rFonts w:ascii="Times New Roman" w:hAnsi="Times New Roman"/>
        </w:rPr>
        <w:t xml:space="preserve"> and NPPD under the provisions of the </w:t>
      </w:r>
      <w:r w:rsidRPr="00547E9D">
        <w:rPr>
          <w:rFonts w:ascii="Times New Roman" w:hAnsi="Times New Roman"/>
        </w:rPr>
        <w:t>C</w:t>
      </w:r>
      <w:r w:rsidR="00B76F9E" w:rsidRPr="00547E9D">
        <w:rPr>
          <w:rFonts w:ascii="Times New Roman" w:hAnsi="Times New Roman"/>
        </w:rPr>
        <w:t>ontract</w:t>
      </w:r>
      <w:r w:rsidR="00B76F9E" w:rsidRPr="00255484">
        <w:rPr>
          <w:rFonts w:ascii="Times New Roman" w:hAnsi="Times New Roman"/>
        </w:rPr>
        <w:t xml:space="preserve">. </w:t>
      </w:r>
    </w:p>
    <w:p w14:paraId="35DB3689" w14:textId="25CC9761" w:rsidR="00B76F9E" w:rsidRPr="00255484" w:rsidRDefault="00B76F9E" w:rsidP="00255484">
      <w:pPr>
        <w:pStyle w:val="BodyText"/>
        <w:rPr>
          <w:rFonts w:ascii="Times New Roman" w:hAnsi="Times New Roman"/>
        </w:rPr>
      </w:pPr>
      <w:r w:rsidRPr="00255484">
        <w:rPr>
          <w:rFonts w:ascii="Times New Roman" w:hAnsi="Times New Roman"/>
        </w:rPr>
        <w:t>Any limiting assumptions used to prepare the cost estimate should be clearly specified in the proposal</w:t>
      </w:r>
      <w:r w:rsidR="008A7915" w:rsidRPr="00255484">
        <w:rPr>
          <w:rFonts w:ascii="Times New Roman" w:hAnsi="Times New Roman"/>
        </w:rPr>
        <w:t xml:space="preserve">. </w:t>
      </w:r>
      <w:r w:rsidRPr="00255484">
        <w:rPr>
          <w:rFonts w:ascii="Times New Roman" w:hAnsi="Times New Roman"/>
        </w:rPr>
        <w:t>Also include a rate schedule that will apply for any work beyond the scope stated in this RFP</w:t>
      </w:r>
      <w:r w:rsidR="008A7915" w:rsidRPr="00255484">
        <w:rPr>
          <w:rFonts w:ascii="Times New Roman" w:hAnsi="Times New Roman"/>
        </w:rPr>
        <w:t xml:space="preserve">. </w:t>
      </w:r>
      <w:r w:rsidRPr="00255484">
        <w:rPr>
          <w:rFonts w:ascii="Times New Roman" w:hAnsi="Times New Roman"/>
        </w:rPr>
        <w:t xml:space="preserve">Assume that USFWS, with assistance through NPPD as appropriate, will provide the </w:t>
      </w:r>
      <w:r w:rsidR="00263065" w:rsidRPr="00547E9D">
        <w:rPr>
          <w:rFonts w:ascii="Times New Roman" w:hAnsi="Times New Roman"/>
        </w:rPr>
        <w:t>awarded</w:t>
      </w:r>
      <w:r w:rsidRPr="00547E9D">
        <w:rPr>
          <w:rFonts w:ascii="Times New Roman" w:hAnsi="Times New Roman"/>
        </w:rPr>
        <w:t xml:space="preserve"> </w:t>
      </w:r>
      <w:r w:rsidR="00676D00" w:rsidRPr="00547E9D">
        <w:rPr>
          <w:rFonts w:ascii="Times New Roman" w:hAnsi="Times New Roman"/>
        </w:rPr>
        <w:t>C</w:t>
      </w:r>
      <w:r w:rsidRPr="00547E9D">
        <w:rPr>
          <w:rFonts w:ascii="Times New Roman" w:hAnsi="Times New Roman"/>
        </w:rPr>
        <w:t>ontractor</w:t>
      </w:r>
      <w:r w:rsidRPr="00255484">
        <w:rPr>
          <w:rFonts w:ascii="Times New Roman" w:hAnsi="Times New Roman"/>
        </w:rPr>
        <w:t xml:space="preserve"> with all environmental information available to USFWS, including base maps, air photos, and computerized mailing lists of agencies, officials, community/environmental groups, concerned citizens, affected property owners, and known interested parties at the time that </w:t>
      </w:r>
      <w:r w:rsidR="00676D00" w:rsidRPr="00547E9D">
        <w:rPr>
          <w:rFonts w:ascii="Times New Roman" w:hAnsi="Times New Roman"/>
        </w:rPr>
        <w:t>C</w:t>
      </w:r>
      <w:r w:rsidRPr="00547E9D">
        <w:rPr>
          <w:rFonts w:ascii="Times New Roman" w:hAnsi="Times New Roman"/>
        </w:rPr>
        <w:t>ontract</w:t>
      </w:r>
      <w:r w:rsidRPr="00255484">
        <w:rPr>
          <w:rFonts w:ascii="Times New Roman" w:hAnsi="Times New Roman"/>
        </w:rPr>
        <w:t xml:space="preserve"> negotiations are completed</w:t>
      </w:r>
      <w:r w:rsidR="008A7915" w:rsidRPr="00255484">
        <w:rPr>
          <w:rFonts w:ascii="Times New Roman" w:hAnsi="Times New Roman"/>
        </w:rPr>
        <w:t xml:space="preserve">. </w:t>
      </w:r>
    </w:p>
    <w:p w14:paraId="55CDE806" w14:textId="77777777" w:rsidR="00B76F9E" w:rsidRPr="00AF29F3" w:rsidRDefault="00B76F9E" w:rsidP="00AF29F3">
      <w:pPr>
        <w:pStyle w:val="Heading2"/>
      </w:pPr>
      <w:r w:rsidRPr="00AF29F3">
        <w:t xml:space="preserve">Sample Contract (provided by NPPD) </w:t>
      </w:r>
    </w:p>
    <w:p w14:paraId="574B0518" w14:textId="49F77053" w:rsidR="00B76F9E" w:rsidRPr="00AF16D9" w:rsidRDefault="00B76F9E" w:rsidP="00255484">
      <w:pPr>
        <w:pStyle w:val="BodyText"/>
        <w:rPr>
          <w:rFonts w:ascii="Times New Roman" w:hAnsi="Times New Roman"/>
        </w:rPr>
      </w:pPr>
      <w:r w:rsidRPr="00255484">
        <w:rPr>
          <w:rFonts w:ascii="Times New Roman" w:hAnsi="Times New Roman"/>
        </w:rPr>
        <w:t>Appendix B to this RFP presents a sample NPPD NEPA third-party contract</w:t>
      </w:r>
      <w:r w:rsidR="008A7915" w:rsidRPr="00255484">
        <w:rPr>
          <w:rFonts w:ascii="Times New Roman" w:hAnsi="Times New Roman"/>
        </w:rPr>
        <w:t xml:space="preserve">. </w:t>
      </w:r>
      <w:r w:rsidRPr="00255484">
        <w:rPr>
          <w:rFonts w:ascii="Times New Roman" w:hAnsi="Times New Roman"/>
        </w:rPr>
        <w:t>Contractors must review this contract and point out any exceptions with contract language in their proposal</w:t>
      </w:r>
      <w:r w:rsidR="008A7915" w:rsidRPr="00255484">
        <w:rPr>
          <w:rFonts w:ascii="Times New Roman" w:hAnsi="Times New Roman"/>
        </w:rPr>
        <w:t xml:space="preserve">. </w:t>
      </w:r>
      <w:r w:rsidRPr="00255484">
        <w:rPr>
          <w:rFonts w:ascii="Times New Roman" w:hAnsi="Times New Roman"/>
        </w:rPr>
        <w:t xml:space="preserve">USFWS </w:t>
      </w:r>
      <w:r w:rsidR="0053472F" w:rsidRPr="00547E9D">
        <w:rPr>
          <w:rFonts w:ascii="Times New Roman" w:hAnsi="Times New Roman"/>
        </w:rPr>
        <w:t>shall</w:t>
      </w:r>
      <w:r w:rsidRPr="00255484">
        <w:rPr>
          <w:rFonts w:ascii="Times New Roman" w:hAnsi="Times New Roman"/>
        </w:rPr>
        <w:t xml:space="preserve"> not be contacted on any contractual issue</w:t>
      </w:r>
      <w:r w:rsidR="008A7915" w:rsidRPr="00255484">
        <w:rPr>
          <w:rFonts w:ascii="Times New Roman" w:hAnsi="Times New Roman"/>
        </w:rPr>
        <w:t xml:space="preserve">. </w:t>
      </w:r>
      <w:r w:rsidRPr="00255484">
        <w:rPr>
          <w:rFonts w:ascii="Times New Roman" w:hAnsi="Times New Roman"/>
        </w:rPr>
        <w:t xml:space="preserve">The proposal must indicate the </w:t>
      </w:r>
      <w:r w:rsidR="00676D00" w:rsidRPr="00547E9D">
        <w:rPr>
          <w:rFonts w:ascii="Times New Roman" w:hAnsi="Times New Roman"/>
        </w:rPr>
        <w:t>C</w:t>
      </w:r>
      <w:r w:rsidRPr="00547E9D">
        <w:rPr>
          <w:rFonts w:ascii="Times New Roman" w:hAnsi="Times New Roman"/>
        </w:rPr>
        <w:t>ontractor’s</w:t>
      </w:r>
      <w:r w:rsidRPr="00255484">
        <w:rPr>
          <w:rFonts w:ascii="Times New Roman" w:hAnsi="Times New Roman"/>
        </w:rPr>
        <w:t xml:space="preserve"> review and acceptance of the contract or identify issues that require resolution during negotiations</w:t>
      </w:r>
      <w:r w:rsidR="008A7915" w:rsidRPr="00255484">
        <w:rPr>
          <w:rFonts w:ascii="Times New Roman" w:hAnsi="Times New Roman"/>
        </w:rPr>
        <w:t xml:space="preserve">. </w:t>
      </w:r>
      <w:r w:rsidRPr="00255484">
        <w:rPr>
          <w:rFonts w:ascii="Times New Roman" w:hAnsi="Times New Roman"/>
        </w:rPr>
        <w:t>Issues raised after submittal of the proposal will not be subject to negotiation</w:t>
      </w:r>
      <w:r w:rsidR="008A7915" w:rsidRPr="00255484">
        <w:rPr>
          <w:rFonts w:ascii="Times New Roman" w:hAnsi="Times New Roman"/>
        </w:rPr>
        <w:t xml:space="preserve">. </w:t>
      </w:r>
      <w:r w:rsidRPr="00255484">
        <w:rPr>
          <w:rFonts w:ascii="Times New Roman" w:hAnsi="Times New Roman"/>
        </w:rPr>
        <w:t xml:space="preserve">The person(s) authorized to negotiate on behalf of the </w:t>
      </w:r>
      <w:r w:rsidR="00676D00" w:rsidRPr="00547E9D">
        <w:rPr>
          <w:rFonts w:ascii="Times New Roman" w:hAnsi="Times New Roman"/>
        </w:rPr>
        <w:t>C</w:t>
      </w:r>
      <w:r w:rsidRPr="00547E9D">
        <w:rPr>
          <w:rFonts w:ascii="Times New Roman" w:hAnsi="Times New Roman"/>
        </w:rPr>
        <w:t>ontractor</w:t>
      </w:r>
      <w:r w:rsidRPr="00255484">
        <w:rPr>
          <w:rFonts w:ascii="Times New Roman" w:hAnsi="Times New Roman"/>
        </w:rPr>
        <w:t xml:space="preserve"> should be identified</w:t>
      </w:r>
      <w:r w:rsidR="008A7915" w:rsidRPr="00255484">
        <w:rPr>
          <w:rFonts w:ascii="Times New Roman" w:hAnsi="Times New Roman"/>
        </w:rPr>
        <w:t xml:space="preserve">. </w:t>
      </w:r>
      <w:r w:rsidRPr="00AF16D9">
        <w:rPr>
          <w:rFonts w:ascii="Times New Roman" w:hAnsi="Times New Roman"/>
        </w:rPr>
        <w:t xml:space="preserve">NPPD and USFWS, either separately or in consultation with each other, reserve the right to reject any or all submittals. </w:t>
      </w:r>
    </w:p>
    <w:p w14:paraId="0CAA6811" w14:textId="77777777" w:rsidR="00B76F9E" w:rsidRPr="00AF29F3" w:rsidRDefault="00B76F9E" w:rsidP="00AF29F3">
      <w:pPr>
        <w:pStyle w:val="Heading2"/>
      </w:pPr>
      <w:r w:rsidRPr="00AF29F3">
        <w:t xml:space="preserve">Addresses </w:t>
      </w:r>
    </w:p>
    <w:p w14:paraId="006713F2" w14:textId="48EB8EAA" w:rsidR="00B76F9E" w:rsidRPr="00AF16D9" w:rsidRDefault="00B76F9E" w:rsidP="00AF16D9">
      <w:pPr>
        <w:pStyle w:val="BodyText"/>
        <w:rPr>
          <w:rFonts w:ascii="Times New Roman" w:hAnsi="Times New Roman"/>
        </w:rPr>
      </w:pPr>
      <w:r w:rsidRPr="00AF16D9">
        <w:rPr>
          <w:rFonts w:ascii="Times New Roman" w:hAnsi="Times New Roman"/>
        </w:rPr>
        <w:t xml:space="preserve">Submit Technical Proposals and Cost Estimates </w:t>
      </w:r>
      <w:r w:rsidR="00EF0E1A" w:rsidRPr="00547E9D">
        <w:rPr>
          <w:rFonts w:ascii="Times New Roman" w:hAnsi="Times New Roman"/>
        </w:rPr>
        <w:t xml:space="preserve">via email </w:t>
      </w:r>
      <w:r w:rsidRPr="00AF16D9">
        <w:rPr>
          <w:rFonts w:ascii="Times New Roman" w:hAnsi="Times New Roman"/>
        </w:rPr>
        <w:t xml:space="preserve">to: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45"/>
        <w:gridCol w:w="4995"/>
      </w:tblGrid>
      <w:tr w:rsidR="00B76F9E" w:rsidRPr="00547E9D" w14:paraId="1D1FB539" w14:textId="77777777" w:rsidTr="00AF16D9">
        <w:tc>
          <w:tcPr>
            <w:tcW w:w="3708" w:type="dxa"/>
          </w:tcPr>
          <w:p w14:paraId="5514B010" w14:textId="1262EC30" w:rsidR="00B76F9E" w:rsidRPr="00AF16D9" w:rsidRDefault="00676D00" w:rsidP="00AF16D9">
            <w:pPr>
              <w:pStyle w:val="Default"/>
              <w:rPr>
                <w:rFonts w:ascii="Times New Roman" w:hAnsi="Times New Roman"/>
                <w:color w:val="auto"/>
              </w:rPr>
            </w:pPr>
            <w:r w:rsidRPr="00AF16D9">
              <w:rPr>
                <w:rFonts w:ascii="Times New Roman" w:hAnsi="Times New Roman"/>
                <w:color w:val="auto"/>
              </w:rPr>
              <w:t>U.S. Fish and Wildlife Service</w:t>
            </w:r>
          </w:p>
          <w:p w14:paraId="15B3497C" w14:textId="084B9320" w:rsidR="00B76F9E" w:rsidRPr="00547E9D" w:rsidRDefault="00676D00" w:rsidP="00AF16D9">
            <w:pPr>
              <w:pStyle w:val="Default"/>
              <w:rPr>
                <w:rFonts w:ascii="Times New Roman" w:hAnsi="Times New Roman" w:cs="Times New Roman"/>
                <w:color w:val="auto"/>
              </w:rPr>
            </w:pPr>
            <w:r w:rsidRPr="00547E9D">
              <w:rPr>
                <w:rFonts w:ascii="Times New Roman" w:hAnsi="Times New Roman" w:cs="Times New Roman"/>
                <w:color w:val="auto"/>
              </w:rPr>
              <w:t xml:space="preserve">Mark Porath </w:t>
            </w:r>
          </w:p>
          <w:p w14:paraId="1A16E6C7" w14:textId="3964BD30" w:rsidR="00B76F9E" w:rsidRPr="00AF16D9" w:rsidRDefault="00EF0E1A" w:rsidP="00AF16D9">
            <w:pPr>
              <w:pStyle w:val="Default"/>
              <w:rPr>
                <w:rFonts w:ascii="Times New Roman" w:hAnsi="Times New Roman"/>
              </w:rPr>
            </w:pPr>
            <w:r w:rsidRPr="00547E9D">
              <w:rPr>
                <w:rFonts w:ascii="Times New Roman" w:hAnsi="Times New Roman" w:cs="Times New Roman"/>
              </w:rPr>
              <w:t>mark_porath@fws.gov</w:t>
            </w:r>
          </w:p>
        </w:tc>
        <w:tc>
          <w:tcPr>
            <w:tcW w:w="5148" w:type="dxa"/>
          </w:tcPr>
          <w:p w14:paraId="7BA013C4" w14:textId="77777777" w:rsidR="001B3C0C" w:rsidRPr="00AF16D9" w:rsidRDefault="001B3C0C" w:rsidP="001B3C0C">
            <w:pPr>
              <w:pStyle w:val="PlainText"/>
              <w:jc w:val="both"/>
              <w:rPr>
                <w:rFonts w:ascii="Times New Roman" w:hAnsi="Times New Roman"/>
                <w:sz w:val="24"/>
              </w:rPr>
            </w:pPr>
            <w:r w:rsidRPr="00AF16D9">
              <w:rPr>
                <w:rFonts w:ascii="Times New Roman" w:hAnsi="Times New Roman"/>
                <w:sz w:val="24"/>
              </w:rPr>
              <w:t>Nebraska Public Power District</w:t>
            </w:r>
          </w:p>
          <w:p w14:paraId="25A58950" w14:textId="50AFBCE9" w:rsidR="001B3C0C" w:rsidRPr="00AF16D9" w:rsidRDefault="00676D00" w:rsidP="001B3C0C">
            <w:pPr>
              <w:pStyle w:val="PlainText"/>
              <w:jc w:val="both"/>
              <w:rPr>
                <w:rFonts w:ascii="Times New Roman" w:hAnsi="Times New Roman"/>
                <w:sz w:val="24"/>
              </w:rPr>
            </w:pPr>
            <w:r w:rsidRPr="00547E9D">
              <w:rPr>
                <w:rFonts w:ascii="Times New Roman" w:hAnsi="Times New Roman" w:cs="Times New Roman"/>
                <w:sz w:val="24"/>
                <w:szCs w:val="24"/>
              </w:rPr>
              <w:t>Lynn Guilliatt</w:t>
            </w:r>
            <w:r w:rsidR="001B3C0C" w:rsidRPr="00547E9D">
              <w:rPr>
                <w:rFonts w:ascii="Times New Roman" w:hAnsi="Times New Roman" w:cs="Times New Roman"/>
                <w:sz w:val="24"/>
                <w:szCs w:val="24"/>
              </w:rPr>
              <w:t xml:space="preserve">, </w:t>
            </w:r>
            <w:r w:rsidRPr="00547E9D">
              <w:rPr>
                <w:rFonts w:ascii="Times New Roman" w:hAnsi="Times New Roman" w:cs="Times New Roman"/>
                <w:sz w:val="24"/>
                <w:szCs w:val="24"/>
              </w:rPr>
              <w:t>Senior</w:t>
            </w:r>
            <w:r w:rsidRPr="00AF16D9">
              <w:rPr>
                <w:rFonts w:ascii="Times New Roman" w:hAnsi="Times New Roman"/>
                <w:sz w:val="24"/>
              </w:rPr>
              <w:t xml:space="preserve"> </w:t>
            </w:r>
            <w:r w:rsidR="001B3C0C" w:rsidRPr="00AF16D9">
              <w:rPr>
                <w:rFonts w:ascii="Times New Roman" w:hAnsi="Times New Roman"/>
                <w:sz w:val="24"/>
              </w:rPr>
              <w:t xml:space="preserve">Procurement </w:t>
            </w:r>
            <w:r w:rsidRPr="00547E9D">
              <w:rPr>
                <w:rFonts w:ascii="Times New Roman" w:hAnsi="Times New Roman" w:cs="Times New Roman"/>
                <w:sz w:val="24"/>
                <w:szCs w:val="24"/>
              </w:rPr>
              <w:t>Specialist</w:t>
            </w:r>
          </w:p>
          <w:p w14:paraId="375B691D" w14:textId="1A994DC6" w:rsidR="00BE7332" w:rsidRPr="00547E9D" w:rsidRDefault="00676D00" w:rsidP="001B3C0C">
            <w:pPr>
              <w:pStyle w:val="PlainText"/>
              <w:jc w:val="both"/>
              <w:rPr>
                <w:rFonts w:ascii="Times New Roman" w:hAnsi="Times New Roman" w:cs="Times New Roman"/>
                <w:sz w:val="24"/>
                <w:szCs w:val="24"/>
              </w:rPr>
            </w:pPr>
            <w:r w:rsidRPr="00547E9D">
              <w:rPr>
                <w:rFonts w:ascii="Times New Roman" w:hAnsi="Times New Roman" w:cs="Times New Roman"/>
                <w:sz w:val="24"/>
                <w:szCs w:val="24"/>
              </w:rPr>
              <w:t>l1guill</w:t>
            </w:r>
            <w:r w:rsidR="00BE7332" w:rsidRPr="00547E9D">
              <w:rPr>
                <w:rFonts w:ascii="Times New Roman" w:hAnsi="Times New Roman" w:cs="Times New Roman"/>
                <w:sz w:val="24"/>
                <w:szCs w:val="24"/>
              </w:rPr>
              <w:t>@nppd.com</w:t>
            </w:r>
          </w:p>
          <w:p w14:paraId="5A918ECA" w14:textId="77777777" w:rsidR="00B76F9E" w:rsidRPr="00AF16D9" w:rsidRDefault="00B76F9E" w:rsidP="00AF16D9">
            <w:pPr>
              <w:pStyle w:val="Default"/>
              <w:rPr>
                <w:rFonts w:ascii="Times New Roman" w:hAnsi="Times New Roman"/>
                <w:color w:val="auto"/>
              </w:rPr>
            </w:pPr>
          </w:p>
        </w:tc>
      </w:tr>
    </w:tbl>
    <w:p w14:paraId="6F0BEBA0" w14:textId="00EF0CD1" w:rsidR="00B76F9E" w:rsidRPr="00AF16D9" w:rsidRDefault="00B76F9E" w:rsidP="00AF16D9">
      <w:pPr>
        <w:pStyle w:val="BodyText"/>
        <w:rPr>
          <w:rFonts w:ascii="Times New Roman" w:hAnsi="Times New Roman"/>
        </w:rPr>
      </w:pPr>
      <w:r w:rsidRPr="00AF16D9">
        <w:rPr>
          <w:rFonts w:ascii="Times New Roman" w:hAnsi="Times New Roman"/>
        </w:rPr>
        <w:t xml:space="preserve">Technical Proposals and Cost Estimates should be submitted by noon Central Time </w:t>
      </w:r>
      <w:proofErr w:type="gramStart"/>
      <w:r w:rsidRPr="00AF16D9">
        <w:rPr>
          <w:rFonts w:ascii="Times New Roman" w:hAnsi="Times New Roman"/>
        </w:rPr>
        <w:t xml:space="preserve">on </w:t>
      </w:r>
      <w:r w:rsidR="00DC0F7B" w:rsidRPr="00DC0F7B">
        <w:rPr>
          <w:rFonts w:ascii="Times New Roman" w:hAnsi="Times New Roman"/>
          <w:highlight w:val="yellow"/>
        </w:rPr>
        <w:t xml:space="preserve"> </w:t>
      </w:r>
      <w:r w:rsidR="00DC0F7B" w:rsidRPr="00C552EE">
        <w:rPr>
          <w:rFonts w:ascii="Times New Roman" w:hAnsi="Times New Roman"/>
          <w:rPrChange w:id="123" w:author="Porath, Mark T" w:date="2022-01-06T16:11:00Z">
            <w:rPr>
              <w:rFonts w:ascii="Times New Roman" w:hAnsi="Times New Roman"/>
              <w:highlight w:val="yellow"/>
            </w:rPr>
          </w:rPrChange>
        </w:rPr>
        <w:t>February</w:t>
      </w:r>
      <w:proofErr w:type="gramEnd"/>
      <w:r w:rsidR="00DC0F7B" w:rsidRPr="00C552EE">
        <w:rPr>
          <w:rFonts w:ascii="Times New Roman" w:hAnsi="Times New Roman"/>
          <w:rPrChange w:id="124" w:author="Porath, Mark T" w:date="2022-01-06T16:11:00Z">
            <w:rPr>
              <w:rFonts w:ascii="Times New Roman" w:hAnsi="Times New Roman"/>
              <w:highlight w:val="yellow"/>
            </w:rPr>
          </w:rPrChange>
        </w:rPr>
        <w:t xml:space="preserve"> 17, 2022</w:t>
      </w:r>
      <w:r w:rsidRPr="00C552EE">
        <w:rPr>
          <w:rFonts w:ascii="Times New Roman" w:hAnsi="Times New Roman"/>
        </w:rPr>
        <w:t>.</w:t>
      </w:r>
      <w:r w:rsidRPr="00AF16D9">
        <w:rPr>
          <w:rFonts w:ascii="Times New Roman" w:hAnsi="Times New Roman"/>
        </w:rPr>
        <w:t xml:space="preserve"> </w:t>
      </w:r>
    </w:p>
    <w:p w14:paraId="63103FBF" w14:textId="77777777" w:rsidR="00E60AF6" w:rsidRPr="00547E9D" w:rsidRDefault="00E60AF6" w:rsidP="00E456A6">
      <w:pPr>
        <w:pStyle w:val="BodyText"/>
        <w:rPr>
          <w:rFonts w:ascii="Times New Roman" w:hAnsi="Times New Roman"/>
        </w:rPr>
      </w:pPr>
    </w:p>
    <w:p w14:paraId="375B4DB7" w14:textId="77777777" w:rsidR="00B76F9E" w:rsidRPr="00AF16D9" w:rsidRDefault="00B76F9E" w:rsidP="00B76F9E">
      <w:pPr>
        <w:pStyle w:val="Heading1"/>
        <w:rPr>
          <w:rFonts w:ascii="Times New Roman" w:hAnsi="Times New Roman"/>
        </w:rPr>
      </w:pPr>
      <w:r w:rsidRPr="00AF16D9">
        <w:rPr>
          <w:rFonts w:ascii="Times New Roman" w:hAnsi="Times New Roman"/>
        </w:rPr>
        <w:t xml:space="preserve">SELECTION CRITERIA </w:t>
      </w:r>
    </w:p>
    <w:p w14:paraId="44C1313C" w14:textId="7DDE35BB" w:rsidR="00B76F9E" w:rsidRPr="00AF16D9" w:rsidRDefault="00B76F9E" w:rsidP="00AF16D9">
      <w:pPr>
        <w:pStyle w:val="BodyText"/>
        <w:rPr>
          <w:rFonts w:ascii="Times New Roman" w:hAnsi="Times New Roman"/>
        </w:rPr>
      </w:pPr>
      <w:r w:rsidRPr="00AF16D9">
        <w:rPr>
          <w:rFonts w:ascii="Times New Roman" w:hAnsi="Times New Roman"/>
        </w:rPr>
        <w:t xml:space="preserve">Only those proposals submitted by </w:t>
      </w:r>
      <w:r w:rsidR="00676D00" w:rsidRPr="00547E9D">
        <w:rPr>
          <w:rFonts w:ascii="Times New Roman" w:hAnsi="Times New Roman"/>
        </w:rPr>
        <w:t>C</w:t>
      </w:r>
      <w:r w:rsidRPr="00547E9D">
        <w:rPr>
          <w:rFonts w:ascii="Times New Roman" w:hAnsi="Times New Roman"/>
        </w:rPr>
        <w:t>ontractors</w:t>
      </w:r>
      <w:r w:rsidRPr="00AF16D9">
        <w:rPr>
          <w:rFonts w:ascii="Times New Roman" w:hAnsi="Times New Roman"/>
        </w:rPr>
        <w:t xml:space="preserve"> prior to the deadline stated herein will be evaluated</w:t>
      </w:r>
      <w:r w:rsidR="008A7915" w:rsidRPr="00AF16D9">
        <w:rPr>
          <w:rFonts w:ascii="Times New Roman" w:hAnsi="Times New Roman"/>
        </w:rPr>
        <w:t xml:space="preserve">. </w:t>
      </w:r>
      <w:r w:rsidRPr="00AF16D9">
        <w:rPr>
          <w:rFonts w:ascii="Times New Roman" w:hAnsi="Times New Roman"/>
        </w:rPr>
        <w:t>The proposals will be reviewed by NPPD and USFWS, and NPPD will recommend its top three proposals to USFWS staff</w:t>
      </w:r>
      <w:r w:rsidR="008A7915" w:rsidRPr="00AF16D9">
        <w:rPr>
          <w:rFonts w:ascii="Times New Roman" w:hAnsi="Times New Roman"/>
        </w:rPr>
        <w:t xml:space="preserve">. </w:t>
      </w:r>
      <w:r w:rsidRPr="00AF16D9">
        <w:rPr>
          <w:rFonts w:ascii="Times New Roman" w:hAnsi="Times New Roman"/>
        </w:rPr>
        <w:t xml:space="preserve">USFWS will make the final selection of the </w:t>
      </w:r>
      <w:r w:rsidR="00676D00" w:rsidRPr="00547E9D">
        <w:rPr>
          <w:rFonts w:ascii="Times New Roman" w:hAnsi="Times New Roman"/>
        </w:rPr>
        <w:t>C</w:t>
      </w:r>
      <w:r w:rsidRPr="00547E9D">
        <w:rPr>
          <w:rFonts w:ascii="Times New Roman" w:hAnsi="Times New Roman"/>
        </w:rPr>
        <w:t>ontractor</w:t>
      </w:r>
      <w:r w:rsidRPr="00AF16D9">
        <w:rPr>
          <w:rFonts w:ascii="Times New Roman" w:hAnsi="Times New Roman"/>
        </w:rPr>
        <w:t>, which is not limited to those recommended by NPPD</w:t>
      </w:r>
      <w:r w:rsidR="008A7915" w:rsidRPr="00AF16D9">
        <w:rPr>
          <w:rFonts w:ascii="Times New Roman" w:hAnsi="Times New Roman"/>
        </w:rPr>
        <w:t xml:space="preserve">. </w:t>
      </w:r>
      <w:r w:rsidRPr="00AF16D9">
        <w:rPr>
          <w:rFonts w:ascii="Times New Roman" w:hAnsi="Times New Roman"/>
        </w:rPr>
        <w:t xml:space="preserve">NPPD will be responsible for answering any questions from </w:t>
      </w:r>
      <w:r w:rsidR="00676D00" w:rsidRPr="00547E9D">
        <w:rPr>
          <w:rFonts w:ascii="Times New Roman" w:hAnsi="Times New Roman"/>
        </w:rPr>
        <w:t>Contractors</w:t>
      </w:r>
      <w:r w:rsidRPr="00AF16D9">
        <w:rPr>
          <w:rFonts w:ascii="Times New Roman" w:hAnsi="Times New Roman"/>
        </w:rPr>
        <w:t xml:space="preserve"> who are not selected. </w:t>
      </w:r>
    </w:p>
    <w:p w14:paraId="59C70AD0" w14:textId="77777777" w:rsidR="00B76F9E" w:rsidRPr="00AF16D9" w:rsidRDefault="00B76F9E" w:rsidP="00AF16D9">
      <w:pPr>
        <w:pStyle w:val="BodyText"/>
        <w:rPr>
          <w:rFonts w:ascii="Times New Roman" w:hAnsi="Times New Roman"/>
        </w:rPr>
      </w:pPr>
      <w:r w:rsidRPr="00AF16D9">
        <w:rPr>
          <w:rFonts w:ascii="Times New Roman" w:hAnsi="Times New Roman"/>
        </w:rPr>
        <w:lastRenderedPageBreak/>
        <w:t xml:space="preserve">Criteria for screening to determine the best-qualified proposals will be based on a qualifications appraisal of all proposals submitted. </w:t>
      </w:r>
    </w:p>
    <w:p w14:paraId="67B4D545" w14:textId="77777777" w:rsidR="00B76F9E" w:rsidRPr="00AF29F3" w:rsidRDefault="00B76F9E" w:rsidP="00AF29F3">
      <w:pPr>
        <w:pStyle w:val="Heading2"/>
      </w:pPr>
      <w:r w:rsidRPr="00AF29F3">
        <w:t xml:space="preserve">Qualifications Appraisal </w:t>
      </w:r>
    </w:p>
    <w:p w14:paraId="1F66A983" w14:textId="77777777" w:rsidR="00B76F9E" w:rsidRPr="00AF16D9" w:rsidRDefault="00B76F9E" w:rsidP="00B76F9E">
      <w:pPr>
        <w:pStyle w:val="Default"/>
        <w:rPr>
          <w:rFonts w:ascii="Times New Roman" w:hAnsi="Times New Roman"/>
          <w:b/>
          <w:color w:val="auto"/>
        </w:rPr>
      </w:pPr>
      <w:r w:rsidRPr="00AF16D9">
        <w:rPr>
          <w:rFonts w:ascii="Times New Roman" w:hAnsi="Times New Roman"/>
          <w:b/>
          <w:color w:val="auto"/>
        </w:rPr>
        <w:t xml:space="preserve">Technical Approach (40 percent) </w:t>
      </w:r>
    </w:p>
    <w:p w14:paraId="4081BA37" w14:textId="77777777" w:rsidR="00B76F9E" w:rsidRPr="00AF16D9" w:rsidRDefault="00B76F9E" w:rsidP="00B76F9E">
      <w:pPr>
        <w:pStyle w:val="Default"/>
        <w:rPr>
          <w:rFonts w:ascii="Times New Roman" w:hAnsi="Times New Roman"/>
          <w:color w:val="auto"/>
        </w:rPr>
      </w:pPr>
    </w:p>
    <w:p w14:paraId="4BD1AF97" w14:textId="77777777" w:rsidR="00B76F9E" w:rsidRPr="00AF16D9" w:rsidRDefault="00B76F9E" w:rsidP="00AF16D9">
      <w:pPr>
        <w:pStyle w:val="BodyText"/>
        <w:rPr>
          <w:rFonts w:ascii="Times New Roman" w:hAnsi="Times New Roman"/>
        </w:rPr>
      </w:pPr>
      <w:r w:rsidRPr="00AF16D9">
        <w:rPr>
          <w:rFonts w:ascii="Times New Roman" w:hAnsi="Times New Roman"/>
        </w:rPr>
        <w:t xml:space="preserve">The proposal must show: </w:t>
      </w:r>
    </w:p>
    <w:p w14:paraId="20AEC657" w14:textId="6DCB5D0E" w:rsidR="00B76F9E" w:rsidRPr="00AF16D9" w:rsidRDefault="00B76F9E" w:rsidP="00B76F9E">
      <w:pPr>
        <w:pStyle w:val="Default"/>
        <w:numPr>
          <w:ilvl w:val="0"/>
          <w:numId w:val="38"/>
        </w:numPr>
        <w:tabs>
          <w:tab w:val="left" w:pos="900"/>
        </w:tabs>
        <w:spacing w:after="120"/>
        <w:ind w:left="907" w:hanging="547"/>
        <w:rPr>
          <w:rFonts w:ascii="Times New Roman" w:hAnsi="Times New Roman"/>
          <w:color w:val="auto"/>
        </w:rPr>
      </w:pPr>
      <w:r w:rsidRPr="00AF16D9">
        <w:rPr>
          <w:rFonts w:ascii="Times New Roman" w:hAnsi="Times New Roman"/>
          <w:color w:val="auto"/>
        </w:rPr>
        <w:t xml:space="preserve">Familiarity with environmental laws and regulations and procedures for satisfying ESA and NEPA and related </w:t>
      </w:r>
      <w:proofErr w:type="gramStart"/>
      <w:r w:rsidRPr="00AF16D9">
        <w:rPr>
          <w:rFonts w:ascii="Times New Roman" w:hAnsi="Times New Roman"/>
          <w:color w:val="auto"/>
        </w:rPr>
        <w:t>requirements;</w:t>
      </w:r>
      <w:proofErr w:type="gramEnd"/>
      <w:r w:rsidRPr="00AF16D9">
        <w:rPr>
          <w:rFonts w:ascii="Times New Roman" w:hAnsi="Times New Roman"/>
          <w:color w:val="auto"/>
        </w:rPr>
        <w:t xml:space="preserve"> </w:t>
      </w:r>
    </w:p>
    <w:p w14:paraId="6BFBBC50" w14:textId="77777777" w:rsidR="00B76F9E" w:rsidRPr="00AF16D9" w:rsidRDefault="00B76F9E" w:rsidP="00B76F9E">
      <w:pPr>
        <w:pStyle w:val="Default"/>
        <w:numPr>
          <w:ilvl w:val="0"/>
          <w:numId w:val="38"/>
        </w:numPr>
        <w:tabs>
          <w:tab w:val="left" w:pos="900"/>
        </w:tabs>
        <w:spacing w:after="120"/>
        <w:ind w:left="907" w:hanging="547"/>
        <w:rPr>
          <w:rFonts w:ascii="Times New Roman" w:hAnsi="Times New Roman"/>
          <w:color w:val="auto"/>
        </w:rPr>
      </w:pPr>
      <w:r w:rsidRPr="00AF16D9">
        <w:rPr>
          <w:rFonts w:ascii="Times New Roman" w:hAnsi="Times New Roman"/>
          <w:color w:val="auto"/>
        </w:rPr>
        <w:t xml:space="preserve">Ability to prepare NEPA documentation for projects involving transmission line or other linear facilities, as </w:t>
      </w:r>
      <w:proofErr w:type="gramStart"/>
      <w:r w:rsidRPr="00AF16D9">
        <w:rPr>
          <w:rFonts w:ascii="Times New Roman" w:hAnsi="Times New Roman"/>
          <w:color w:val="auto"/>
        </w:rPr>
        <w:t>appropriate;</w:t>
      </w:r>
      <w:proofErr w:type="gramEnd"/>
      <w:r w:rsidRPr="00AF16D9">
        <w:rPr>
          <w:rFonts w:ascii="Times New Roman" w:hAnsi="Times New Roman"/>
          <w:color w:val="auto"/>
        </w:rPr>
        <w:t xml:space="preserve"> </w:t>
      </w:r>
    </w:p>
    <w:p w14:paraId="3374388F" w14:textId="2DBDC598" w:rsidR="00B76F9E" w:rsidRPr="00AF16D9" w:rsidRDefault="00B76F9E" w:rsidP="00B76F9E">
      <w:pPr>
        <w:pStyle w:val="Default"/>
        <w:numPr>
          <w:ilvl w:val="0"/>
          <w:numId w:val="38"/>
        </w:numPr>
        <w:tabs>
          <w:tab w:val="left" w:pos="900"/>
        </w:tabs>
        <w:spacing w:after="120"/>
        <w:ind w:left="907" w:hanging="547"/>
        <w:rPr>
          <w:rFonts w:ascii="Times New Roman" w:hAnsi="Times New Roman"/>
          <w:color w:val="auto"/>
        </w:rPr>
      </w:pPr>
      <w:r w:rsidRPr="00AF16D9">
        <w:rPr>
          <w:rFonts w:ascii="Times New Roman" w:hAnsi="Times New Roman"/>
          <w:color w:val="auto"/>
        </w:rPr>
        <w:t xml:space="preserve">Familiarity with how to proceed in the </w:t>
      </w:r>
      <w:r w:rsidR="00BE7332" w:rsidRPr="00547E9D">
        <w:rPr>
          <w:rFonts w:ascii="Times New Roman" w:hAnsi="Times New Roman" w:cs="Times New Roman"/>
          <w:color w:val="auto"/>
        </w:rPr>
        <w:t xml:space="preserve">supplemental </w:t>
      </w:r>
      <w:r w:rsidRPr="00AF16D9">
        <w:rPr>
          <w:rFonts w:ascii="Times New Roman" w:hAnsi="Times New Roman"/>
          <w:color w:val="auto"/>
        </w:rPr>
        <w:t xml:space="preserve">environmental evaluation of the proposed federal action and proposed HCP, understanding of the available data, </w:t>
      </w:r>
      <w:r w:rsidR="00BE7332" w:rsidRPr="00547E9D">
        <w:rPr>
          <w:rFonts w:ascii="Times New Roman" w:hAnsi="Times New Roman" w:cs="Times New Roman"/>
          <w:color w:val="auto"/>
        </w:rPr>
        <w:t xml:space="preserve">and </w:t>
      </w:r>
      <w:r w:rsidRPr="00AF16D9">
        <w:rPr>
          <w:rFonts w:ascii="Times New Roman" w:hAnsi="Times New Roman"/>
          <w:color w:val="auto"/>
        </w:rPr>
        <w:t xml:space="preserve">identification of possible </w:t>
      </w:r>
      <w:proofErr w:type="gramStart"/>
      <w:r w:rsidRPr="00AF16D9">
        <w:rPr>
          <w:rFonts w:ascii="Times New Roman" w:hAnsi="Times New Roman"/>
          <w:color w:val="auto"/>
        </w:rPr>
        <w:t>issues;</w:t>
      </w:r>
      <w:proofErr w:type="gramEnd"/>
      <w:r w:rsidRPr="00AF16D9">
        <w:rPr>
          <w:rFonts w:ascii="Times New Roman" w:hAnsi="Times New Roman"/>
          <w:color w:val="auto"/>
        </w:rPr>
        <w:t xml:space="preserve"> </w:t>
      </w:r>
    </w:p>
    <w:p w14:paraId="0CAA8438" w14:textId="77777777" w:rsidR="00B76F9E" w:rsidRPr="00AF16D9" w:rsidRDefault="00B76F9E" w:rsidP="00B76F9E">
      <w:pPr>
        <w:pStyle w:val="Default"/>
        <w:numPr>
          <w:ilvl w:val="0"/>
          <w:numId w:val="38"/>
        </w:numPr>
        <w:tabs>
          <w:tab w:val="left" w:pos="900"/>
        </w:tabs>
        <w:spacing w:after="120"/>
        <w:ind w:left="907" w:hanging="547"/>
        <w:rPr>
          <w:rFonts w:ascii="Times New Roman" w:hAnsi="Times New Roman"/>
          <w:color w:val="auto"/>
        </w:rPr>
      </w:pPr>
      <w:r w:rsidRPr="00AF16D9">
        <w:rPr>
          <w:rFonts w:ascii="Times New Roman" w:hAnsi="Times New Roman"/>
          <w:color w:val="auto"/>
        </w:rPr>
        <w:t xml:space="preserve">Ability to prepare a complete Work Plan that thoroughly addresses the various parts of the RFP, recognizes any pitfalls or shortcomings, and presents innovative approaches for the tasks presented; and </w:t>
      </w:r>
    </w:p>
    <w:p w14:paraId="049F09A7" w14:textId="0591E0C7" w:rsidR="00B76F9E" w:rsidRPr="00AF16D9" w:rsidRDefault="00B76F9E" w:rsidP="00B76F9E">
      <w:pPr>
        <w:pStyle w:val="Default"/>
        <w:numPr>
          <w:ilvl w:val="0"/>
          <w:numId w:val="38"/>
        </w:numPr>
        <w:tabs>
          <w:tab w:val="left" w:pos="900"/>
        </w:tabs>
        <w:ind w:left="900" w:hanging="540"/>
        <w:rPr>
          <w:rFonts w:ascii="Times New Roman" w:hAnsi="Times New Roman"/>
          <w:color w:val="auto"/>
        </w:rPr>
      </w:pPr>
      <w:r w:rsidRPr="00AF16D9">
        <w:rPr>
          <w:rFonts w:ascii="Times New Roman" w:hAnsi="Times New Roman"/>
          <w:color w:val="auto"/>
        </w:rPr>
        <w:t xml:space="preserve">Ability of the </w:t>
      </w:r>
      <w:r w:rsidR="00676D00" w:rsidRPr="00547E9D">
        <w:rPr>
          <w:rFonts w:ascii="Times New Roman" w:hAnsi="Times New Roman" w:cs="Times New Roman"/>
          <w:color w:val="auto"/>
        </w:rPr>
        <w:t>C</w:t>
      </w:r>
      <w:r w:rsidRPr="00547E9D">
        <w:rPr>
          <w:rFonts w:ascii="Times New Roman" w:hAnsi="Times New Roman" w:cs="Times New Roman"/>
          <w:color w:val="auto"/>
        </w:rPr>
        <w:t>ontractor’s</w:t>
      </w:r>
      <w:r w:rsidRPr="00AF16D9">
        <w:rPr>
          <w:rFonts w:ascii="Times New Roman" w:hAnsi="Times New Roman"/>
          <w:color w:val="auto"/>
        </w:rPr>
        <w:t xml:space="preserve"> proposed technical and procedural approach to the preparation of the identified tasks to result in compliance with NEPA and other environmental documentation requirements. </w:t>
      </w:r>
    </w:p>
    <w:p w14:paraId="6441ECB6" w14:textId="77777777" w:rsidR="00B76F9E" w:rsidRPr="00AF16D9" w:rsidRDefault="00B76F9E" w:rsidP="00B76F9E">
      <w:pPr>
        <w:pStyle w:val="Default"/>
        <w:ind w:left="720"/>
        <w:rPr>
          <w:rFonts w:ascii="Times New Roman" w:hAnsi="Times New Roman"/>
          <w:color w:val="auto"/>
        </w:rPr>
      </w:pPr>
    </w:p>
    <w:p w14:paraId="5022DFED" w14:textId="77777777" w:rsidR="00B76F9E" w:rsidRPr="00AF16D9" w:rsidRDefault="00B76F9E" w:rsidP="00B76F9E">
      <w:pPr>
        <w:pStyle w:val="Default"/>
        <w:keepNext/>
        <w:rPr>
          <w:rFonts w:ascii="Times New Roman" w:hAnsi="Times New Roman"/>
          <w:b/>
          <w:color w:val="auto"/>
        </w:rPr>
      </w:pPr>
      <w:r w:rsidRPr="00AF16D9">
        <w:rPr>
          <w:rFonts w:ascii="Times New Roman" w:hAnsi="Times New Roman"/>
          <w:b/>
          <w:color w:val="auto"/>
        </w:rPr>
        <w:t xml:space="preserve">Organization Qualifications and Experience (20 percent) </w:t>
      </w:r>
    </w:p>
    <w:p w14:paraId="64F570D2" w14:textId="77777777" w:rsidR="00B76F9E" w:rsidRPr="00AF16D9" w:rsidRDefault="00B76F9E" w:rsidP="00B76F9E">
      <w:pPr>
        <w:pStyle w:val="Default"/>
        <w:rPr>
          <w:rFonts w:ascii="Times New Roman" w:hAnsi="Times New Roman"/>
          <w:color w:val="auto"/>
        </w:rPr>
      </w:pPr>
    </w:p>
    <w:p w14:paraId="36F60D71" w14:textId="77777777" w:rsidR="00B76F9E" w:rsidRPr="00AF16D9" w:rsidRDefault="00B76F9E" w:rsidP="00B76F9E">
      <w:pPr>
        <w:pStyle w:val="Default"/>
        <w:rPr>
          <w:rFonts w:ascii="Times New Roman" w:hAnsi="Times New Roman"/>
          <w:color w:val="auto"/>
        </w:rPr>
      </w:pPr>
      <w:r w:rsidRPr="00AF16D9">
        <w:rPr>
          <w:rFonts w:ascii="Times New Roman" w:hAnsi="Times New Roman"/>
          <w:color w:val="auto"/>
        </w:rPr>
        <w:t xml:space="preserve">The proposal must show: </w:t>
      </w:r>
    </w:p>
    <w:p w14:paraId="186E8A22" w14:textId="77777777" w:rsidR="00B76F9E" w:rsidRPr="00AF16D9" w:rsidRDefault="00B76F9E" w:rsidP="00B76F9E">
      <w:pPr>
        <w:pStyle w:val="Default"/>
        <w:rPr>
          <w:rFonts w:ascii="Times New Roman" w:hAnsi="Times New Roman"/>
          <w:color w:val="auto"/>
        </w:rPr>
      </w:pPr>
    </w:p>
    <w:p w14:paraId="63B60B46" w14:textId="3276A828" w:rsidR="00B76F9E" w:rsidRPr="009D31CC" w:rsidRDefault="00B76F9E" w:rsidP="00B76F9E">
      <w:pPr>
        <w:pStyle w:val="Default"/>
        <w:numPr>
          <w:ilvl w:val="1"/>
          <w:numId w:val="36"/>
        </w:numPr>
        <w:tabs>
          <w:tab w:val="left" w:pos="1080"/>
        </w:tabs>
        <w:spacing w:after="120"/>
        <w:ind w:left="1094" w:hanging="547"/>
        <w:rPr>
          <w:rFonts w:ascii="Times New Roman" w:hAnsi="Times New Roman"/>
          <w:color w:val="auto"/>
        </w:rPr>
      </w:pPr>
      <w:r w:rsidRPr="00AF16D9">
        <w:rPr>
          <w:rFonts w:ascii="Times New Roman" w:hAnsi="Times New Roman"/>
          <w:color w:val="auto"/>
        </w:rPr>
        <w:t xml:space="preserve">Experience in managing major NEPA reviews for large projects, preferably </w:t>
      </w:r>
      <w:r w:rsidR="00BE7332" w:rsidRPr="00547E9D">
        <w:rPr>
          <w:rFonts w:ascii="Times New Roman" w:hAnsi="Times New Roman" w:cs="Times New Roman"/>
          <w:color w:val="auto"/>
        </w:rPr>
        <w:t xml:space="preserve">supplemental analyses for </w:t>
      </w:r>
      <w:r w:rsidRPr="009D31CC">
        <w:rPr>
          <w:rFonts w:ascii="Times New Roman" w:hAnsi="Times New Roman"/>
          <w:color w:val="auto"/>
        </w:rPr>
        <w:t xml:space="preserve">the same or similar types of </w:t>
      </w:r>
      <w:proofErr w:type="gramStart"/>
      <w:r w:rsidRPr="009D31CC">
        <w:rPr>
          <w:rFonts w:ascii="Times New Roman" w:hAnsi="Times New Roman"/>
          <w:color w:val="auto"/>
        </w:rPr>
        <w:t>projects;</w:t>
      </w:r>
      <w:proofErr w:type="gramEnd"/>
      <w:r w:rsidRPr="009D31CC">
        <w:rPr>
          <w:rFonts w:ascii="Times New Roman" w:hAnsi="Times New Roman"/>
          <w:color w:val="auto"/>
        </w:rPr>
        <w:t xml:space="preserve"> </w:t>
      </w:r>
    </w:p>
    <w:p w14:paraId="59DB5CDC" w14:textId="529481DC" w:rsidR="00B76F9E" w:rsidRPr="009D31CC" w:rsidRDefault="00B76F9E" w:rsidP="00B76F9E">
      <w:pPr>
        <w:pStyle w:val="Default"/>
        <w:numPr>
          <w:ilvl w:val="1"/>
          <w:numId w:val="36"/>
        </w:numPr>
        <w:tabs>
          <w:tab w:val="left" w:pos="1080"/>
        </w:tabs>
        <w:spacing w:after="120"/>
        <w:ind w:left="1094" w:hanging="547"/>
        <w:rPr>
          <w:rFonts w:ascii="Times New Roman" w:hAnsi="Times New Roman"/>
          <w:color w:val="auto"/>
        </w:rPr>
      </w:pPr>
      <w:r w:rsidRPr="009D31CC">
        <w:rPr>
          <w:rFonts w:ascii="Times New Roman" w:hAnsi="Times New Roman"/>
          <w:color w:val="auto"/>
        </w:rPr>
        <w:t xml:space="preserve">Past record of </w:t>
      </w:r>
      <w:r w:rsidR="00676D00" w:rsidRPr="00547E9D">
        <w:rPr>
          <w:rFonts w:ascii="Times New Roman" w:hAnsi="Times New Roman" w:cs="Times New Roman"/>
          <w:color w:val="auto"/>
        </w:rPr>
        <w:t>C</w:t>
      </w:r>
      <w:r w:rsidRPr="00547E9D">
        <w:rPr>
          <w:rFonts w:ascii="Times New Roman" w:hAnsi="Times New Roman" w:cs="Times New Roman"/>
          <w:color w:val="auto"/>
        </w:rPr>
        <w:t>ontractor’s</w:t>
      </w:r>
      <w:r w:rsidRPr="009D31CC">
        <w:rPr>
          <w:rFonts w:ascii="Times New Roman" w:hAnsi="Times New Roman"/>
          <w:color w:val="auto"/>
        </w:rPr>
        <w:t xml:space="preserve"> organization in meeting performance and delivery requirements for similar </w:t>
      </w:r>
      <w:proofErr w:type="gramStart"/>
      <w:r w:rsidRPr="009D31CC">
        <w:rPr>
          <w:rFonts w:ascii="Times New Roman" w:hAnsi="Times New Roman"/>
          <w:color w:val="auto"/>
        </w:rPr>
        <w:t>contracts;</w:t>
      </w:r>
      <w:proofErr w:type="gramEnd"/>
      <w:r w:rsidRPr="009D31CC">
        <w:rPr>
          <w:rFonts w:ascii="Times New Roman" w:hAnsi="Times New Roman"/>
          <w:color w:val="auto"/>
        </w:rPr>
        <w:t xml:space="preserve"> </w:t>
      </w:r>
    </w:p>
    <w:p w14:paraId="4F865B5B" w14:textId="77777777" w:rsidR="00B76F9E" w:rsidRPr="009D31CC" w:rsidRDefault="00B76F9E" w:rsidP="00B76F9E">
      <w:pPr>
        <w:pStyle w:val="Default"/>
        <w:numPr>
          <w:ilvl w:val="1"/>
          <w:numId w:val="36"/>
        </w:numPr>
        <w:tabs>
          <w:tab w:val="left" w:pos="1080"/>
        </w:tabs>
        <w:spacing w:after="120"/>
        <w:ind w:left="1094" w:hanging="547"/>
        <w:rPr>
          <w:rFonts w:ascii="Times New Roman" w:hAnsi="Times New Roman"/>
          <w:color w:val="auto"/>
        </w:rPr>
      </w:pPr>
      <w:r w:rsidRPr="009D31CC">
        <w:rPr>
          <w:rFonts w:ascii="Times New Roman" w:hAnsi="Times New Roman"/>
          <w:color w:val="auto"/>
        </w:rPr>
        <w:t xml:space="preserve">Resources and facilities available to the organization to fulfill contract requirements, including those of any subcontractor(s) proposed for </w:t>
      </w:r>
      <w:proofErr w:type="gramStart"/>
      <w:r w:rsidRPr="009D31CC">
        <w:rPr>
          <w:rFonts w:ascii="Times New Roman" w:hAnsi="Times New Roman"/>
          <w:color w:val="auto"/>
        </w:rPr>
        <w:t>use;</w:t>
      </w:r>
      <w:proofErr w:type="gramEnd"/>
      <w:r w:rsidRPr="009D31CC">
        <w:rPr>
          <w:rFonts w:ascii="Times New Roman" w:hAnsi="Times New Roman"/>
          <w:color w:val="auto"/>
        </w:rPr>
        <w:t xml:space="preserve"> </w:t>
      </w:r>
    </w:p>
    <w:p w14:paraId="706BA06D" w14:textId="77777777" w:rsidR="00B76F9E" w:rsidRPr="009D31CC" w:rsidRDefault="00B76F9E" w:rsidP="00B76F9E">
      <w:pPr>
        <w:pStyle w:val="Default"/>
        <w:numPr>
          <w:ilvl w:val="1"/>
          <w:numId w:val="36"/>
        </w:numPr>
        <w:tabs>
          <w:tab w:val="left" w:pos="1080"/>
        </w:tabs>
        <w:spacing w:after="120"/>
        <w:ind w:left="1094" w:hanging="547"/>
        <w:rPr>
          <w:rFonts w:ascii="Times New Roman" w:hAnsi="Times New Roman"/>
          <w:color w:val="auto"/>
        </w:rPr>
      </w:pPr>
      <w:r w:rsidRPr="009D31CC">
        <w:rPr>
          <w:rFonts w:ascii="Times New Roman" w:hAnsi="Times New Roman"/>
          <w:color w:val="auto"/>
        </w:rPr>
        <w:t xml:space="preserve">Familiarity with the specialized issues and requirements of proposed facility construction; and </w:t>
      </w:r>
    </w:p>
    <w:p w14:paraId="6BF664CA" w14:textId="77777777" w:rsidR="00B76F9E" w:rsidRPr="009D31CC" w:rsidRDefault="00B76F9E" w:rsidP="00B76F9E">
      <w:pPr>
        <w:pStyle w:val="Default"/>
        <w:numPr>
          <w:ilvl w:val="1"/>
          <w:numId w:val="36"/>
        </w:numPr>
        <w:tabs>
          <w:tab w:val="left" w:pos="1080"/>
        </w:tabs>
        <w:spacing w:after="240"/>
        <w:ind w:left="1094" w:hanging="547"/>
        <w:rPr>
          <w:rFonts w:ascii="Times New Roman" w:hAnsi="Times New Roman"/>
          <w:color w:val="auto"/>
        </w:rPr>
      </w:pPr>
      <w:r w:rsidRPr="009D31CC">
        <w:rPr>
          <w:rFonts w:ascii="Times New Roman" w:hAnsi="Times New Roman"/>
          <w:color w:val="auto"/>
        </w:rPr>
        <w:t>Experience in working with federal agencies and state agencies on large construction projects involving listed species.</w:t>
      </w:r>
    </w:p>
    <w:p w14:paraId="66858880" w14:textId="64521FA0" w:rsidR="00B76F9E" w:rsidRPr="009D31CC" w:rsidRDefault="00BE7332" w:rsidP="00B76F9E">
      <w:pPr>
        <w:pStyle w:val="Default"/>
        <w:rPr>
          <w:rFonts w:ascii="Times New Roman" w:hAnsi="Times New Roman"/>
          <w:b/>
          <w:color w:val="auto"/>
        </w:rPr>
      </w:pPr>
      <w:r w:rsidRPr="00547E9D">
        <w:rPr>
          <w:rFonts w:ascii="Times New Roman" w:hAnsi="Times New Roman" w:cs="Times New Roman"/>
          <w:b/>
          <w:bCs/>
          <w:color w:val="auto"/>
        </w:rPr>
        <w:t>S</w:t>
      </w:r>
      <w:r w:rsidR="00B76F9E" w:rsidRPr="00547E9D">
        <w:rPr>
          <w:rFonts w:ascii="Times New Roman" w:hAnsi="Times New Roman" w:cs="Times New Roman"/>
          <w:b/>
          <w:bCs/>
          <w:color w:val="auto"/>
        </w:rPr>
        <w:t>EIS</w:t>
      </w:r>
      <w:r w:rsidR="00B76F9E" w:rsidRPr="009D31CC">
        <w:rPr>
          <w:rFonts w:ascii="Times New Roman" w:hAnsi="Times New Roman"/>
          <w:b/>
          <w:color w:val="auto"/>
        </w:rPr>
        <w:t xml:space="preserve"> Management and Personnel (20 percent) </w:t>
      </w:r>
    </w:p>
    <w:p w14:paraId="2BD27EBA" w14:textId="77777777" w:rsidR="00B76F9E" w:rsidRPr="009D31CC" w:rsidRDefault="00B76F9E" w:rsidP="00B76F9E">
      <w:pPr>
        <w:pStyle w:val="Default"/>
        <w:rPr>
          <w:rFonts w:ascii="Times New Roman" w:hAnsi="Times New Roman"/>
          <w:color w:val="auto"/>
        </w:rPr>
      </w:pPr>
    </w:p>
    <w:p w14:paraId="45547272" w14:textId="77777777" w:rsidR="00B76F9E" w:rsidRPr="009D31CC" w:rsidRDefault="00B76F9E" w:rsidP="00B76F9E">
      <w:pPr>
        <w:pStyle w:val="Default"/>
        <w:rPr>
          <w:rFonts w:ascii="Times New Roman" w:hAnsi="Times New Roman"/>
          <w:color w:val="auto"/>
        </w:rPr>
      </w:pPr>
      <w:r w:rsidRPr="009D31CC">
        <w:rPr>
          <w:rFonts w:ascii="Times New Roman" w:hAnsi="Times New Roman"/>
          <w:color w:val="auto"/>
        </w:rPr>
        <w:t xml:space="preserve">The proposal must show: </w:t>
      </w:r>
    </w:p>
    <w:p w14:paraId="53B76730" w14:textId="77777777" w:rsidR="00B76F9E" w:rsidRPr="009D31CC" w:rsidRDefault="00B76F9E" w:rsidP="00B76F9E">
      <w:pPr>
        <w:pStyle w:val="Default"/>
        <w:rPr>
          <w:rFonts w:ascii="Times New Roman" w:hAnsi="Times New Roman"/>
          <w:color w:val="auto"/>
        </w:rPr>
      </w:pPr>
    </w:p>
    <w:p w14:paraId="3DFE8C3B" w14:textId="0EB271E3" w:rsidR="00B76F9E" w:rsidRPr="009D31CC" w:rsidRDefault="00B76F9E" w:rsidP="00B76F9E">
      <w:pPr>
        <w:pStyle w:val="Default"/>
        <w:numPr>
          <w:ilvl w:val="0"/>
          <w:numId w:val="41"/>
        </w:numPr>
        <w:tabs>
          <w:tab w:val="left" w:pos="1080"/>
        </w:tabs>
        <w:spacing w:after="120"/>
        <w:ind w:left="1094" w:hanging="547"/>
        <w:rPr>
          <w:rFonts w:ascii="Times New Roman" w:hAnsi="Times New Roman"/>
          <w:color w:val="auto"/>
        </w:rPr>
      </w:pPr>
      <w:r w:rsidRPr="009D31CC">
        <w:rPr>
          <w:rFonts w:ascii="Times New Roman" w:hAnsi="Times New Roman"/>
          <w:color w:val="auto"/>
        </w:rPr>
        <w:lastRenderedPageBreak/>
        <w:t xml:space="preserve">Adequacy of </w:t>
      </w:r>
      <w:r w:rsidR="00676D00" w:rsidRPr="00547E9D">
        <w:rPr>
          <w:rFonts w:ascii="Times New Roman" w:hAnsi="Times New Roman" w:cs="Times New Roman"/>
          <w:color w:val="auto"/>
        </w:rPr>
        <w:t>C</w:t>
      </w:r>
      <w:r w:rsidRPr="00547E9D">
        <w:rPr>
          <w:rFonts w:ascii="Times New Roman" w:hAnsi="Times New Roman" w:cs="Times New Roman"/>
          <w:color w:val="auto"/>
        </w:rPr>
        <w:t>ontractor’s</w:t>
      </w:r>
      <w:r w:rsidRPr="009D31CC">
        <w:rPr>
          <w:rFonts w:ascii="Times New Roman" w:hAnsi="Times New Roman"/>
          <w:color w:val="auto"/>
        </w:rPr>
        <w:t xml:space="preserve"> approach for USFWS staff interface and for planning and scheduling task activities as presented in the </w:t>
      </w:r>
      <w:proofErr w:type="gramStart"/>
      <w:r w:rsidRPr="009D31CC">
        <w:rPr>
          <w:rFonts w:ascii="Times New Roman" w:hAnsi="Times New Roman"/>
          <w:color w:val="auto"/>
        </w:rPr>
        <w:t>RFP;</w:t>
      </w:r>
      <w:proofErr w:type="gramEnd"/>
      <w:r w:rsidRPr="009D31CC">
        <w:rPr>
          <w:rFonts w:ascii="Times New Roman" w:hAnsi="Times New Roman"/>
          <w:color w:val="auto"/>
        </w:rPr>
        <w:t xml:space="preserve"> </w:t>
      </w:r>
    </w:p>
    <w:p w14:paraId="69568D92" w14:textId="3D941AF0" w:rsidR="00B76F9E" w:rsidRPr="009D31CC" w:rsidRDefault="00B76F9E" w:rsidP="00B76F9E">
      <w:pPr>
        <w:pStyle w:val="Default"/>
        <w:numPr>
          <w:ilvl w:val="0"/>
          <w:numId w:val="41"/>
        </w:numPr>
        <w:tabs>
          <w:tab w:val="left" w:pos="1080"/>
        </w:tabs>
        <w:spacing w:after="120"/>
        <w:ind w:left="1094" w:hanging="547"/>
        <w:rPr>
          <w:rFonts w:ascii="Times New Roman" w:hAnsi="Times New Roman"/>
          <w:color w:val="auto"/>
        </w:rPr>
      </w:pPr>
      <w:r w:rsidRPr="009D31CC">
        <w:rPr>
          <w:rFonts w:ascii="Times New Roman" w:hAnsi="Times New Roman"/>
          <w:color w:val="auto"/>
        </w:rPr>
        <w:t xml:space="preserve">Ability to assign and commit key personnel to the </w:t>
      </w:r>
      <w:r w:rsidR="00BE7332" w:rsidRPr="00547E9D">
        <w:rPr>
          <w:rFonts w:ascii="Times New Roman" w:hAnsi="Times New Roman" w:cs="Times New Roman"/>
          <w:color w:val="auto"/>
        </w:rPr>
        <w:t>S</w:t>
      </w:r>
      <w:r w:rsidRPr="00547E9D">
        <w:rPr>
          <w:rFonts w:ascii="Times New Roman" w:hAnsi="Times New Roman" w:cs="Times New Roman"/>
          <w:color w:val="auto"/>
        </w:rPr>
        <w:t>EIS</w:t>
      </w:r>
      <w:r w:rsidRPr="009D31CC">
        <w:rPr>
          <w:rFonts w:ascii="Times New Roman" w:hAnsi="Times New Roman"/>
          <w:color w:val="auto"/>
        </w:rPr>
        <w:t xml:space="preserve">-preparation effort, and use of appropriate personnel to accomplish specified </w:t>
      </w:r>
      <w:proofErr w:type="gramStart"/>
      <w:r w:rsidRPr="009D31CC">
        <w:rPr>
          <w:rFonts w:ascii="Times New Roman" w:hAnsi="Times New Roman"/>
          <w:color w:val="auto"/>
        </w:rPr>
        <w:t>tasks;</w:t>
      </w:r>
      <w:proofErr w:type="gramEnd"/>
      <w:r w:rsidRPr="009D31CC">
        <w:rPr>
          <w:rFonts w:ascii="Times New Roman" w:hAnsi="Times New Roman"/>
          <w:color w:val="auto"/>
        </w:rPr>
        <w:t xml:space="preserve"> </w:t>
      </w:r>
    </w:p>
    <w:p w14:paraId="38820796" w14:textId="75DA2C8C" w:rsidR="00B76F9E" w:rsidRPr="009D31CC" w:rsidRDefault="00B76F9E" w:rsidP="00B76F9E">
      <w:pPr>
        <w:pStyle w:val="Default"/>
        <w:numPr>
          <w:ilvl w:val="0"/>
          <w:numId w:val="41"/>
        </w:numPr>
        <w:tabs>
          <w:tab w:val="left" w:pos="1080"/>
        </w:tabs>
        <w:spacing w:after="120"/>
        <w:ind w:left="1094" w:hanging="547"/>
        <w:rPr>
          <w:rFonts w:ascii="Times New Roman" w:hAnsi="Times New Roman"/>
          <w:color w:val="auto"/>
        </w:rPr>
      </w:pPr>
      <w:r w:rsidRPr="009D31CC">
        <w:rPr>
          <w:rFonts w:ascii="Times New Roman" w:hAnsi="Times New Roman"/>
          <w:color w:val="auto"/>
        </w:rPr>
        <w:t>Ability to satisfy logistical requirements, such as materials, transportation, office location(s), document production, computer services, and so forth, to ensure an effectively</w:t>
      </w:r>
      <w:r w:rsidR="00BE7332" w:rsidRPr="00547E9D">
        <w:rPr>
          <w:rFonts w:ascii="Times New Roman" w:hAnsi="Times New Roman" w:cs="Times New Roman"/>
          <w:color w:val="auto"/>
        </w:rPr>
        <w:t xml:space="preserve"> </w:t>
      </w:r>
      <w:r w:rsidRPr="009D31CC">
        <w:rPr>
          <w:rFonts w:ascii="Times New Roman" w:hAnsi="Times New Roman"/>
          <w:color w:val="auto"/>
        </w:rPr>
        <w:t xml:space="preserve">managed </w:t>
      </w:r>
      <w:proofErr w:type="gramStart"/>
      <w:r w:rsidRPr="009D31CC">
        <w:rPr>
          <w:rFonts w:ascii="Times New Roman" w:hAnsi="Times New Roman"/>
          <w:color w:val="auto"/>
        </w:rPr>
        <w:t>program;</w:t>
      </w:r>
      <w:proofErr w:type="gramEnd"/>
      <w:r w:rsidRPr="009D31CC">
        <w:rPr>
          <w:rFonts w:ascii="Times New Roman" w:hAnsi="Times New Roman"/>
          <w:color w:val="auto"/>
        </w:rPr>
        <w:t xml:space="preserve"> </w:t>
      </w:r>
    </w:p>
    <w:p w14:paraId="6F69CE65" w14:textId="77777777" w:rsidR="00B76F9E" w:rsidRPr="009D31CC" w:rsidRDefault="00B76F9E" w:rsidP="00B76F9E">
      <w:pPr>
        <w:pStyle w:val="Default"/>
        <w:numPr>
          <w:ilvl w:val="0"/>
          <w:numId w:val="41"/>
        </w:numPr>
        <w:tabs>
          <w:tab w:val="left" w:pos="1080"/>
        </w:tabs>
        <w:spacing w:after="120"/>
        <w:ind w:left="1094" w:hanging="547"/>
        <w:rPr>
          <w:rFonts w:ascii="Times New Roman" w:hAnsi="Times New Roman"/>
          <w:color w:val="auto"/>
        </w:rPr>
      </w:pPr>
      <w:r w:rsidRPr="009D31CC">
        <w:rPr>
          <w:rFonts w:ascii="Times New Roman" w:hAnsi="Times New Roman"/>
          <w:color w:val="auto"/>
        </w:rPr>
        <w:t xml:space="preserve">Experience, education, and location of the Project </w:t>
      </w:r>
      <w:proofErr w:type="gramStart"/>
      <w:r w:rsidRPr="009D31CC">
        <w:rPr>
          <w:rFonts w:ascii="Times New Roman" w:hAnsi="Times New Roman"/>
          <w:color w:val="auto"/>
        </w:rPr>
        <w:t>Manager;</w:t>
      </w:r>
      <w:proofErr w:type="gramEnd"/>
      <w:r w:rsidRPr="009D31CC">
        <w:rPr>
          <w:rFonts w:ascii="Times New Roman" w:hAnsi="Times New Roman"/>
          <w:color w:val="auto"/>
        </w:rPr>
        <w:t xml:space="preserve"> </w:t>
      </w:r>
    </w:p>
    <w:p w14:paraId="491FEEC7" w14:textId="77777777" w:rsidR="00B76F9E" w:rsidRPr="009D31CC" w:rsidRDefault="00B76F9E" w:rsidP="00B76F9E">
      <w:pPr>
        <w:pStyle w:val="Default"/>
        <w:numPr>
          <w:ilvl w:val="0"/>
          <w:numId w:val="41"/>
        </w:numPr>
        <w:tabs>
          <w:tab w:val="left" w:pos="1080"/>
        </w:tabs>
        <w:spacing w:after="120"/>
        <w:ind w:left="1094" w:hanging="547"/>
        <w:rPr>
          <w:rFonts w:ascii="Times New Roman" w:hAnsi="Times New Roman"/>
          <w:color w:val="auto"/>
        </w:rPr>
      </w:pPr>
      <w:r w:rsidRPr="009D31CC">
        <w:rPr>
          <w:rFonts w:ascii="Times New Roman" w:hAnsi="Times New Roman"/>
          <w:color w:val="auto"/>
        </w:rPr>
        <w:t xml:space="preserve">Experience, education, and location of the Deputy Project </w:t>
      </w:r>
      <w:proofErr w:type="gramStart"/>
      <w:r w:rsidRPr="009D31CC">
        <w:rPr>
          <w:rFonts w:ascii="Times New Roman" w:hAnsi="Times New Roman"/>
          <w:color w:val="auto"/>
        </w:rPr>
        <w:t>Manager;</w:t>
      </w:r>
      <w:proofErr w:type="gramEnd"/>
      <w:r w:rsidRPr="009D31CC">
        <w:rPr>
          <w:rFonts w:ascii="Times New Roman" w:hAnsi="Times New Roman"/>
          <w:color w:val="auto"/>
        </w:rPr>
        <w:t xml:space="preserve"> </w:t>
      </w:r>
    </w:p>
    <w:p w14:paraId="69182C52" w14:textId="419CB802" w:rsidR="00B76F9E" w:rsidRPr="009D31CC" w:rsidRDefault="00B76F9E" w:rsidP="00B76F9E">
      <w:pPr>
        <w:pStyle w:val="Default"/>
        <w:numPr>
          <w:ilvl w:val="0"/>
          <w:numId w:val="41"/>
        </w:numPr>
        <w:tabs>
          <w:tab w:val="left" w:pos="1080"/>
        </w:tabs>
        <w:spacing w:after="120"/>
        <w:ind w:left="1094" w:hanging="547"/>
        <w:rPr>
          <w:rFonts w:ascii="Times New Roman" w:hAnsi="Times New Roman"/>
          <w:color w:val="auto"/>
        </w:rPr>
      </w:pPr>
      <w:r w:rsidRPr="009D31CC">
        <w:rPr>
          <w:rFonts w:ascii="Times New Roman" w:hAnsi="Times New Roman"/>
          <w:color w:val="auto"/>
        </w:rPr>
        <w:t>For the Project Manager and the Deputy Project Manager, experience in working with federal agencies and state agencies on large environmental/transmission line projects</w:t>
      </w:r>
      <w:r w:rsidR="00BE7332" w:rsidRPr="00547E9D">
        <w:rPr>
          <w:rFonts w:ascii="Times New Roman" w:hAnsi="Times New Roman" w:cs="Times New Roman"/>
          <w:color w:val="auto"/>
        </w:rPr>
        <w:t xml:space="preserve"> and/or supplemental NEPA </w:t>
      </w:r>
      <w:proofErr w:type="gramStart"/>
      <w:r w:rsidR="00BE7332" w:rsidRPr="00547E9D">
        <w:rPr>
          <w:rFonts w:ascii="Times New Roman" w:hAnsi="Times New Roman" w:cs="Times New Roman"/>
          <w:color w:val="auto"/>
        </w:rPr>
        <w:t>analyses</w:t>
      </w:r>
      <w:r w:rsidRPr="009D31CC">
        <w:rPr>
          <w:rFonts w:ascii="Times New Roman" w:hAnsi="Times New Roman"/>
          <w:color w:val="auto"/>
        </w:rPr>
        <w:t>;</w:t>
      </w:r>
      <w:proofErr w:type="gramEnd"/>
    </w:p>
    <w:p w14:paraId="5F69326F" w14:textId="4DEBDC03" w:rsidR="00B76F9E" w:rsidRPr="009D31CC" w:rsidRDefault="00B76F9E" w:rsidP="00B76F9E">
      <w:pPr>
        <w:pStyle w:val="Default"/>
        <w:numPr>
          <w:ilvl w:val="0"/>
          <w:numId w:val="41"/>
        </w:numPr>
        <w:tabs>
          <w:tab w:val="left" w:pos="1080"/>
        </w:tabs>
        <w:spacing w:after="120"/>
        <w:ind w:left="1094" w:hanging="547"/>
        <w:rPr>
          <w:rFonts w:ascii="Times New Roman" w:hAnsi="Times New Roman"/>
          <w:color w:val="auto"/>
        </w:rPr>
      </w:pPr>
      <w:r w:rsidRPr="009D31CC">
        <w:rPr>
          <w:rFonts w:ascii="Times New Roman" w:hAnsi="Times New Roman"/>
          <w:color w:val="auto"/>
        </w:rPr>
        <w:t xml:space="preserve">Experience, education, and location of various key environmental specialists and any subcontractors proposed for use; and </w:t>
      </w:r>
    </w:p>
    <w:p w14:paraId="61C0B4B3" w14:textId="77777777" w:rsidR="00B76F9E" w:rsidRPr="009D31CC" w:rsidRDefault="00B76F9E" w:rsidP="00B76F9E">
      <w:pPr>
        <w:pStyle w:val="Default"/>
        <w:numPr>
          <w:ilvl w:val="0"/>
          <w:numId w:val="41"/>
        </w:numPr>
        <w:tabs>
          <w:tab w:val="left" w:pos="1080"/>
        </w:tabs>
        <w:ind w:hanging="540"/>
        <w:rPr>
          <w:rFonts w:ascii="Times New Roman" w:hAnsi="Times New Roman"/>
          <w:color w:val="auto"/>
        </w:rPr>
      </w:pPr>
      <w:r w:rsidRPr="009D31CC">
        <w:rPr>
          <w:rFonts w:ascii="Times New Roman" w:hAnsi="Times New Roman"/>
          <w:color w:val="auto"/>
        </w:rPr>
        <w:t xml:space="preserve">Qualifications and experience of the administrative support personnel. </w:t>
      </w:r>
    </w:p>
    <w:p w14:paraId="38E111D7" w14:textId="77777777" w:rsidR="00B76F9E" w:rsidRPr="009D31CC" w:rsidRDefault="00B76F9E" w:rsidP="00B76F9E">
      <w:pPr>
        <w:pStyle w:val="Default"/>
        <w:ind w:left="720"/>
        <w:rPr>
          <w:rFonts w:ascii="Times New Roman" w:hAnsi="Times New Roman"/>
          <w:color w:val="auto"/>
        </w:rPr>
      </w:pPr>
    </w:p>
    <w:p w14:paraId="2D7644A4" w14:textId="77777777" w:rsidR="00B76F9E" w:rsidRPr="009D31CC" w:rsidRDefault="00B76F9E" w:rsidP="00B76F9E">
      <w:pPr>
        <w:pStyle w:val="Default"/>
        <w:keepNext/>
        <w:rPr>
          <w:rFonts w:ascii="Times New Roman" w:hAnsi="Times New Roman"/>
          <w:b/>
          <w:color w:val="auto"/>
        </w:rPr>
      </w:pPr>
      <w:r w:rsidRPr="009D31CC">
        <w:rPr>
          <w:rFonts w:ascii="Times New Roman" w:hAnsi="Times New Roman"/>
          <w:b/>
          <w:color w:val="auto"/>
        </w:rPr>
        <w:t xml:space="preserve">Schedule, Work Plan, and Cost (20 percent) </w:t>
      </w:r>
    </w:p>
    <w:p w14:paraId="2D3411C2" w14:textId="77777777" w:rsidR="00B76F9E" w:rsidRPr="009D31CC" w:rsidRDefault="00B76F9E" w:rsidP="00B76F9E">
      <w:pPr>
        <w:pStyle w:val="Default"/>
        <w:keepNext/>
        <w:rPr>
          <w:rFonts w:ascii="Times New Roman" w:hAnsi="Times New Roman"/>
          <w:color w:val="auto"/>
        </w:rPr>
      </w:pPr>
    </w:p>
    <w:p w14:paraId="419A1293" w14:textId="77777777" w:rsidR="00B76F9E" w:rsidRPr="009D31CC" w:rsidRDefault="00B76F9E" w:rsidP="00B76F9E">
      <w:pPr>
        <w:pStyle w:val="Default"/>
        <w:keepNext/>
        <w:spacing w:after="240"/>
        <w:rPr>
          <w:rFonts w:ascii="Times New Roman" w:hAnsi="Times New Roman"/>
          <w:color w:val="auto"/>
        </w:rPr>
      </w:pPr>
      <w:r w:rsidRPr="009D31CC">
        <w:rPr>
          <w:rFonts w:ascii="Times New Roman" w:hAnsi="Times New Roman"/>
          <w:color w:val="auto"/>
        </w:rPr>
        <w:t xml:space="preserve">The proposal must show: </w:t>
      </w:r>
    </w:p>
    <w:p w14:paraId="4EC755BD" w14:textId="6C644152" w:rsidR="00B76F9E" w:rsidRPr="00D8004E" w:rsidRDefault="00B76F9E" w:rsidP="00B76F9E">
      <w:pPr>
        <w:pStyle w:val="Default"/>
        <w:numPr>
          <w:ilvl w:val="0"/>
          <w:numId w:val="42"/>
        </w:numPr>
        <w:tabs>
          <w:tab w:val="left" w:pos="1080"/>
        </w:tabs>
        <w:ind w:hanging="540"/>
        <w:rPr>
          <w:rFonts w:ascii="Times New Roman" w:hAnsi="Times New Roman"/>
          <w:color w:val="auto"/>
        </w:rPr>
      </w:pPr>
      <w:r w:rsidRPr="009D31CC">
        <w:rPr>
          <w:rFonts w:ascii="Times New Roman" w:hAnsi="Times New Roman"/>
          <w:color w:val="auto"/>
        </w:rPr>
        <w:t xml:space="preserve">Demonstrated ability to meet schedule requirements using staff and resources separate from (or not conflicting with) other </w:t>
      </w:r>
      <w:r w:rsidR="00BE7332" w:rsidRPr="00547E9D">
        <w:rPr>
          <w:rFonts w:ascii="Times New Roman" w:hAnsi="Times New Roman" w:cs="Times New Roman"/>
          <w:color w:val="auto"/>
        </w:rPr>
        <w:t>NEPA</w:t>
      </w:r>
      <w:r w:rsidR="00BE7332" w:rsidRPr="00D8004E">
        <w:rPr>
          <w:rFonts w:ascii="Times New Roman" w:hAnsi="Times New Roman"/>
          <w:color w:val="auto"/>
        </w:rPr>
        <w:t xml:space="preserve"> </w:t>
      </w:r>
      <w:r w:rsidRPr="00D8004E">
        <w:rPr>
          <w:rFonts w:ascii="Times New Roman" w:hAnsi="Times New Roman"/>
          <w:color w:val="auto"/>
        </w:rPr>
        <w:t xml:space="preserve">efforts underway or scheduled for the same time </w:t>
      </w:r>
      <w:proofErr w:type="gramStart"/>
      <w:r w:rsidRPr="00D8004E">
        <w:rPr>
          <w:rFonts w:ascii="Times New Roman" w:hAnsi="Times New Roman"/>
          <w:color w:val="auto"/>
        </w:rPr>
        <w:t>frame;</w:t>
      </w:r>
      <w:proofErr w:type="gramEnd"/>
      <w:r w:rsidRPr="00D8004E">
        <w:rPr>
          <w:rFonts w:ascii="Times New Roman" w:hAnsi="Times New Roman"/>
          <w:color w:val="auto"/>
        </w:rPr>
        <w:t xml:space="preserve"> </w:t>
      </w:r>
    </w:p>
    <w:p w14:paraId="50310050" w14:textId="77777777" w:rsidR="00B76F9E" w:rsidRPr="00D8004E" w:rsidRDefault="00B76F9E" w:rsidP="00B76F9E">
      <w:pPr>
        <w:pStyle w:val="Default"/>
        <w:tabs>
          <w:tab w:val="left" w:pos="1080"/>
        </w:tabs>
        <w:ind w:left="720" w:hanging="540"/>
        <w:rPr>
          <w:rFonts w:ascii="Times New Roman" w:hAnsi="Times New Roman"/>
          <w:color w:val="auto"/>
        </w:rPr>
      </w:pPr>
    </w:p>
    <w:p w14:paraId="02E5CFF0" w14:textId="77777777" w:rsidR="00B76F9E" w:rsidRPr="00D8004E" w:rsidRDefault="00B76F9E" w:rsidP="00B76F9E">
      <w:pPr>
        <w:pStyle w:val="Default"/>
        <w:numPr>
          <w:ilvl w:val="0"/>
          <w:numId w:val="42"/>
        </w:numPr>
        <w:tabs>
          <w:tab w:val="left" w:pos="1080"/>
        </w:tabs>
        <w:ind w:hanging="540"/>
        <w:rPr>
          <w:rFonts w:ascii="Times New Roman" w:hAnsi="Times New Roman"/>
          <w:color w:val="auto"/>
        </w:rPr>
      </w:pPr>
      <w:r w:rsidRPr="00D8004E">
        <w:rPr>
          <w:rFonts w:ascii="Times New Roman" w:hAnsi="Times New Roman"/>
          <w:color w:val="auto"/>
        </w:rPr>
        <w:t xml:space="preserve">Presentation of a detailed Schedule and Work Plan to perform the tasks as presented in the </w:t>
      </w:r>
      <w:proofErr w:type="gramStart"/>
      <w:r w:rsidRPr="00D8004E">
        <w:rPr>
          <w:rFonts w:ascii="Times New Roman" w:hAnsi="Times New Roman"/>
          <w:color w:val="auto"/>
        </w:rPr>
        <w:t>RFP;</w:t>
      </w:r>
      <w:proofErr w:type="gramEnd"/>
      <w:r w:rsidRPr="00D8004E">
        <w:rPr>
          <w:rFonts w:ascii="Times New Roman" w:hAnsi="Times New Roman"/>
          <w:color w:val="auto"/>
        </w:rPr>
        <w:t xml:space="preserve"> </w:t>
      </w:r>
    </w:p>
    <w:p w14:paraId="4566D99E" w14:textId="77777777" w:rsidR="00B76F9E" w:rsidRPr="00D8004E" w:rsidRDefault="00B76F9E" w:rsidP="00B76F9E">
      <w:pPr>
        <w:pStyle w:val="Default"/>
        <w:tabs>
          <w:tab w:val="left" w:pos="1080"/>
        </w:tabs>
        <w:ind w:left="720" w:hanging="540"/>
        <w:rPr>
          <w:rFonts w:ascii="Times New Roman" w:hAnsi="Times New Roman"/>
          <w:color w:val="auto"/>
        </w:rPr>
      </w:pPr>
    </w:p>
    <w:p w14:paraId="15B75B6B" w14:textId="77777777" w:rsidR="00B76F9E" w:rsidRPr="00D8004E" w:rsidRDefault="00B76F9E" w:rsidP="00B76F9E">
      <w:pPr>
        <w:pStyle w:val="Default"/>
        <w:numPr>
          <w:ilvl w:val="0"/>
          <w:numId w:val="42"/>
        </w:numPr>
        <w:tabs>
          <w:tab w:val="left" w:pos="1080"/>
        </w:tabs>
        <w:ind w:hanging="540"/>
        <w:rPr>
          <w:rFonts w:ascii="Times New Roman" w:hAnsi="Times New Roman"/>
          <w:color w:val="auto"/>
        </w:rPr>
      </w:pPr>
      <w:r w:rsidRPr="00D8004E">
        <w:rPr>
          <w:rFonts w:ascii="Times New Roman" w:hAnsi="Times New Roman"/>
          <w:color w:val="auto"/>
        </w:rPr>
        <w:t xml:space="preserve">Adequate support for any schedule </w:t>
      </w:r>
      <w:proofErr w:type="gramStart"/>
      <w:r w:rsidRPr="00D8004E">
        <w:rPr>
          <w:rFonts w:ascii="Times New Roman" w:hAnsi="Times New Roman"/>
          <w:color w:val="auto"/>
        </w:rPr>
        <w:t>changes;</w:t>
      </w:r>
      <w:proofErr w:type="gramEnd"/>
    </w:p>
    <w:p w14:paraId="363ADA42" w14:textId="77777777" w:rsidR="00B76F9E" w:rsidRPr="00D8004E" w:rsidRDefault="00B76F9E" w:rsidP="00B76F9E">
      <w:pPr>
        <w:pStyle w:val="Default"/>
        <w:tabs>
          <w:tab w:val="left" w:pos="1080"/>
        </w:tabs>
        <w:ind w:left="1080"/>
        <w:rPr>
          <w:rFonts w:ascii="Times New Roman" w:hAnsi="Times New Roman"/>
          <w:color w:val="auto"/>
        </w:rPr>
      </w:pPr>
    </w:p>
    <w:p w14:paraId="0AD3ED46" w14:textId="77777777" w:rsidR="00B76F9E" w:rsidRPr="00D8004E" w:rsidRDefault="00B76F9E" w:rsidP="00B76F9E">
      <w:pPr>
        <w:pStyle w:val="Default"/>
        <w:numPr>
          <w:ilvl w:val="0"/>
          <w:numId w:val="42"/>
        </w:numPr>
        <w:tabs>
          <w:tab w:val="left" w:pos="1080"/>
        </w:tabs>
        <w:ind w:hanging="540"/>
        <w:rPr>
          <w:rFonts w:ascii="Times New Roman" w:hAnsi="Times New Roman"/>
          <w:color w:val="auto"/>
        </w:rPr>
      </w:pPr>
      <w:r w:rsidRPr="00D8004E">
        <w:rPr>
          <w:rFonts w:ascii="Times New Roman" w:hAnsi="Times New Roman"/>
        </w:rPr>
        <w:t xml:space="preserve">Reasonableness of billing rates and anticipated costs. </w:t>
      </w:r>
    </w:p>
    <w:p w14:paraId="7F423AFE" w14:textId="77777777" w:rsidR="00B76F9E" w:rsidRPr="00D8004E" w:rsidRDefault="00B76F9E" w:rsidP="00B76F9E">
      <w:pPr>
        <w:pStyle w:val="Default"/>
        <w:tabs>
          <w:tab w:val="left" w:pos="1080"/>
        </w:tabs>
        <w:ind w:left="1080"/>
        <w:rPr>
          <w:rFonts w:ascii="Times New Roman" w:hAnsi="Times New Roman"/>
          <w:color w:val="auto"/>
        </w:rPr>
      </w:pPr>
    </w:p>
    <w:p w14:paraId="2ADE14B1" w14:textId="77777777" w:rsidR="00B76F9E" w:rsidRPr="00AF29F3" w:rsidRDefault="00B76F9E" w:rsidP="00AF29F3">
      <w:pPr>
        <w:pStyle w:val="Heading2"/>
      </w:pPr>
      <w:r w:rsidRPr="00AF29F3">
        <w:t xml:space="preserve">Oral Presentation </w:t>
      </w:r>
    </w:p>
    <w:p w14:paraId="24CC8BDD" w14:textId="62BDA1CF" w:rsidR="00B76F9E" w:rsidRPr="00D8004E" w:rsidRDefault="00B76F9E" w:rsidP="00D8004E">
      <w:pPr>
        <w:pStyle w:val="BodyText"/>
        <w:rPr>
          <w:rFonts w:ascii="Times New Roman" w:hAnsi="Times New Roman"/>
        </w:rPr>
      </w:pPr>
      <w:r w:rsidRPr="00D8004E">
        <w:rPr>
          <w:rFonts w:ascii="Times New Roman" w:hAnsi="Times New Roman"/>
        </w:rPr>
        <w:t xml:space="preserve">Following review of the proposals, USFWS may request oral presentations from certain </w:t>
      </w:r>
      <w:r w:rsidR="0053472F" w:rsidRPr="00547E9D">
        <w:rPr>
          <w:rFonts w:ascii="Times New Roman" w:hAnsi="Times New Roman"/>
        </w:rPr>
        <w:t>Contractors</w:t>
      </w:r>
      <w:r w:rsidR="008A7915" w:rsidRPr="00547E9D">
        <w:rPr>
          <w:rFonts w:ascii="Times New Roman" w:hAnsi="Times New Roman"/>
        </w:rPr>
        <w:t>.</w:t>
      </w:r>
      <w:r w:rsidR="008A7915" w:rsidRPr="00D8004E">
        <w:rPr>
          <w:rFonts w:ascii="Times New Roman" w:hAnsi="Times New Roman"/>
        </w:rPr>
        <w:t xml:space="preserve"> </w:t>
      </w:r>
      <w:r w:rsidRPr="00D8004E">
        <w:rPr>
          <w:rFonts w:ascii="Times New Roman" w:hAnsi="Times New Roman"/>
        </w:rPr>
        <w:t>At a minimum, the Project Manager, Deputy Project Manager, and other key technical staff identified in the proposal’s organization chart will be required to present their team’s capabilities to USFWS and NPPD</w:t>
      </w:r>
      <w:r w:rsidR="008A7915" w:rsidRPr="00D8004E">
        <w:rPr>
          <w:rFonts w:ascii="Times New Roman" w:hAnsi="Times New Roman"/>
        </w:rPr>
        <w:t xml:space="preserve">. </w:t>
      </w:r>
      <w:r w:rsidRPr="00D8004E">
        <w:rPr>
          <w:rFonts w:ascii="Times New Roman" w:hAnsi="Times New Roman"/>
        </w:rPr>
        <w:t xml:space="preserve">If oral presentations are required, the identified </w:t>
      </w:r>
      <w:r w:rsidR="0053472F" w:rsidRPr="00547E9D">
        <w:rPr>
          <w:rFonts w:ascii="Times New Roman" w:hAnsi="Times New Roman"/>
        </w:rPr>
        <w:t>Contractors</w:t>
      </w:r>
      <w:r w:rsidRPr="00D8004E">
        <w:rPr>
          <w:rFonts w:ascii="Times New Roman" w:hAnsi="Times New Roman"/>
        </w:rPr>
        <w:t xml:space="preserve"> will be contacted with further details regarding the time, location, and presentation requirements. </w:t>
      </w:r>
    </w:p>
    <w:p w14:paraId="696DFC90" w14:textId="5D2AC5A6" w:rsidR="00B76F9E" w:rsidRPr="00AF29F3" w:rsidRDefault="00B76F9E" w:rsidP="00AF29F3">
      <w:pPr>
        <w:pStyle w:val="Heading2"/>
      </w:pPr>
      <w:r w:rsidRPr="00AF29F3">
        <w:t xml:space="preserve">Selection of the Contractor </w:t>
      </w:r>
    </w:p>
    <w:p w14:paraId="3B7F0E9C" w14:textId="462F1EB3" w:rsidR="00B76F9E" w:rsidRPr="00D8004E" w:rsidRDefault="00B76F9E" w:rsidP="00D8004E">
      <w:pPr>
        <w:pStyle w:val="BodyText"/>
        <w:rPr>
          <w:rFonts w:ascii="Times New Roman" w:hAnsi="Times New Roman"/>
        </w:rPr>
      </w:pPr>
      <w:r w:rsidRPr="00D8004E">
        <w:rPr>
          <w:rFonts w:ascii="Times New Roman" w:hAnsi="Times New Roman"/>
        </w:rPr>
        <w:t xml:space="preserve">Upon completion of the oral presentation (if required), each </w:t>
      </w:r>
      <w:r w:rsidR="0053472F" w:rsidRPr="00547E9D">
        <w:rPr>
          <w:rFonts w:ascii="Times New Roman" w:hAnsi="Times New Roman"/>
        </w:rPr>
        <w:t>Contractor</w:t>
      </w:r>
      <w:r w:rsidRPr="00D8004E">
        <w:rPr>
          <w:rFonts w:ascii="Times New Roman" w:hAnsi="Times New Roman"/>
        </w:rPr>
        <w:t xml:space="preserve"> will be ranked using the qualification appraisal, the oral presentation, and the cost proposal</w:t>
      </w:r>
      <w:r w:rsidR="008A7915" w:rsidRPr="00D8004E">
        <w:rPr>
          <w:rFonts w:ascii="Times New Roman" w:hAnsi="Times New Roman"/>
        </w:rPr>
        <w:t xml:space="preserve">. </w:t>
      </w:r>
      <w:r w:rsidRPr="00D8004E">
        <w:rPr>
          <w:rFonts w:ascii="Times New Roman" w:hAnsi="Times New Roman"/>
        </w:rPr>
        <w:t xml:space="preserve">NPPD will </w:t>
      </w:r>
      <w:r w:rsidRPr="00D8004E">
        <w:rPr>
          <w:rFonts w:ascii="Times New Roman" w:hAnsi="Times New Roman"/>
        </w:rPr>
        <w:lastRenderedPageBreak/>
        <w:t xml:space="preserve">provide USFWS staff with its evaluation and ranking of the competing proposals and its rationale for the ranking. </w:t>
      </w:r>
    </w:p>
    <w:p w14:paraId="542D8891" w14:textId="230D5745" w:rsidR="00B76F9E" w:rsidRPr="007A677F" w:rsidRDefault="00B76F9E" w:rsidP="007A677F">
      <w:pPr>
        <w:pStyle w:val="BodyText"/>
      </w:pPr>
      <w:r w:rsidRPr="007A677F">
        <w:rPr>
          <w:rFonts w:ascii="Times New Roman" w:hAnsi="Times New Roman"/>
        </w:rPr>
        <w:t xml:space="preserve">USFWS will then conduct an independent review of the proposals and </w:t>
      </w:r>
      <w:r w:rsidR="00BE7332" w:rsidRPr="00547E9D">
        <w:rPr>
          <w:rFonts w:ascii="Times New Roman" w:hAnsi="Times New Roman"/>
        </w:rPr>
        <w:t xml:space="preserve">select the </w:t>
      </w:r>
      <w:r w:rsidR="0053472F" w:rsidRPr="00547E9D">
        <w:rPr>
          <w:rFonts w:ascii="Times New Roman" w:hAnsi="Times New Roman"/>
        </w:rPr>
        <w:t>C</w:t>
      </w:r>
      <w:r w:rsidR="00BE7332" w:rsidRPr="00547E9D">
        <w:rPr>
          <w:rFonts w:ascii="Times New Roman" w:hAnsi="Times New Roman"/>
        </w:rPr>
        <w:t>ontractor</w:t>
      </w:r>
      <w:r w:rsidR="008A7915" w:rsidRPr="00547E9D">
        <w:rPr>
          <w:rFonts w:ascii="Times New Roman" w:hAnsi="Times New Roman"/>
        </w:rPr>
        <w:t>.</w:t>
      </w:r>
      <w:r w:rsidR="008A7915" w:rsidRPr="007A677F">
        <w:rPr>
          <w:rFonts w:ascii="Times New Roman" w:hAnsi="Times New Roman"/>
        </w:rPr>
        <w:t xml:space="preserve"> </w:t>
      </w:r>
      <w:r w:rsidRPr="007A677F">
        <w:rPr>
          <w:rFonts w:ascii="Times New Roman" w:hAnsi="Times New Roman"/>
        </w:rPr>
        <w:t xml:space="preserve">Once USFWS staff has notified NPPD of its selection, NPPD will negotiate and fund a </w:t>
      </w:r>
      <w:r w:rsidR="0053472F" w:rsidRPr="00547E9D">
        <w:rPr>
          <w:rFonts w:ascii="Times New Roman" w:hAnsi="Times New Roman"/>
        </w:rPr>
        <w:t>C</w:t>
      </w:r>
      <w:r w:rsidRPr="00547E9D">
        <w:rPr>
          <w:rFonts w:ascii="Times New Roman" w:hAnsi="Times New Roman"/>
        </w:rPr>
        <w:t>ontract</w:t>
      </w:r>
      <w:r w:rsidRPr="007A677F">
        <w:rPr>
          <w:rFonts w:ascii="Times New Roman" w:hAnsi="Times New Roman"/>
        </w:rPr>
        <w:t xml:space="preserve"> with the </w:t>
      </w:r>
      <w:r w:rsidR="0053472F" w:rsidRPr="00547E9D">
        <w:rPr>
          <w:rFonts w:ascii="Times New Roman" w:hAnsi="Times New Roman"/>
        </w:rPr>
        <w:t>C</w:t>
      </w:r>
      <w:r w:rsidRPr="00547E9D">
        <w:rPr>
          <w:rFonts w:ascii="Times New Roman" w:hAnsi="Times New Roman"/>
        </w:rPr>
        <w:t>ontractor</w:t>
      </w:r>
      <w:r w:rsidR="008A7915" w:rsidRPr="00547E9D">
        <w:rPr>
          <w:rFonts w:ascii="Times New Roman" w:hAnsi="Times New Roman"/>
        </w:rPr>
        <w:t>.</w:t>
      </w:r>
      <w:r w:rsidR="008A7915" w:rsidRPr="007A677F">
        <w:rPr>
          <w:rFonts w:ascii="Times New Roman" w:hAnsi="Times New Roman"/>
        </w:rPr>
        <w:t xml:space="preserve"> </w:t>
      </w:r>
      <w:r w:rsidRPr="007A677F">
        <w:rPr>
          <w:rFonts w:ascii="Times New Roman" w:hAnsi="Times New Roman"/>
        </w:rPr>
        <w:t xml:space="preserve">NPPD will keep USFWS staff apprised of the negotiations with the </w:t>
      </w:r>
      <w:r w:rsidR="0053472F" w:rsidRPr="00547E9D">
        <w:rPr>
          <w:rFonts w:ascii="Times New Roman" w:hAnsi="Times New Roman"/>
        </w:rPr>
        <w:t>C</w:t>
      </w:r>
      <w:r w:rsidRPr="00547E9D">
        <w:rPr>
          <w:rFonts w:ascii="Times New Roman" w:hAnsi="Times New Roman"/>
        </w:rPr>
        <w:t>ontractor</w:t>
      </w:r>
      <w:r w:rsidR="008A7915" w:rsidRPr="00547E9D">
        <w:rPr>
          <w:rFonts w:ascii="Times New Roman" w:hAnsi="Times New Roman"/>
        </w:rPr>
        <w:t>.</w:t>
      </w:r>
      <w:r w:rsidR="008A7915" w:rsidRPr="007A677F">
        <w:rPr>
          <w:rFonts w:ascii="Times New Roman" w:hAnsi="Times New Roman"/>
        </w:rPr>
        <w:t xml:space="preserve"> </w:t>
      </w:r>
      <w:r w:rsidRPr="007A677F">
        <w:rPr>
          <w:rFonts w:ascii="Times New Roman" w:hAnsi="Times New Roman"/>
        </w:rPr>
        <w:t xml:space="preserve">Once the </w:t>
      </w:r>
      <w:r w:rsidR="0053472F" w:rsidRPr="00547E9D">
        <w:rPr>
          <w:rFonts w:ascii="Times New Roman" w:hAnsi="Times New Roman"/>
        </w:rPr>
        <w:t>C</w:t>
      </w:r>
      <w:r w:rsidRPr="00547E9D">
        <w:rPr>
          <w:rFonts w:ascii="Times New Roman" w:hAnsi="Times New Roman"/>
        </w:rPr>
        <w:t>ontract</w:t>
      </w:r>
      <w:r w:rsidRPr="007A677F">
        <w:rPr>
          <w:rFonts w:ascii="Times New Roman" w:hAnsi="Times New Roman"/>
        </w:rPr>
        <w:t xml:space="preserve"> has been executed, the </w:t>
      </w:r>
      <w:r w:rsidR="0053472F" w:rsidRPr="00547E9D">
        <w:rPr>
          <w:rFonts w:ascii="Times New Roman" w:hAnsi="Times New Roman"/>
        </w:rPr>
        <w:t>C</w:t>
      </w:r>
      <w:r w:rsidRPr="00547E9D">
        <w:rPr>
          <w:rFonts w:ascii="Times New Roman" w:hAnsi="Times New Roman"/>
        </w:rPr>
        <w:t>ontractor</w:t>
      </w:r>
      <w:r w:rsidRPr="007A677F">
        <w:rPr>
          <w:rFonts w:ascii="Times New Roman" w:hAnsi="Times New Roman"/>
        </w:rPr>
        <w:t xml:space="preserve"> will proceed to work solely under the direction and guidance of USFWS staff</w:t>
      </w:r>
      <w:r w:rsidR="008A7915" w:rsidRPr="007A677F">
        <w:rPr>
          <w:rFonts w:ascii="Times New Roman" w:hAnsi="Times New Roman"/>
        </w:rPr>
        <w:t xml:space="preserve">. </w:t>
      </w:r>
      <w:r w:rsidRPr="007A677F">
        <w:rPr>
          <w:rFonts w:ascii="Times New Roman" w:hAnsi="Times New Roman"/>
        </w:rPr>
        <w:t>Pursuant to 40 C.F.R. § 1506.5(</w:t>
      </w:r>
      <w:r w:rsidR="00BE7332" w:rsidRPr="00547E9D">
        <w:rPr>
          <w:rFonts w:ascii="Times New Roman" w:hAnsi="Times New Roman"/>
        </w:rPr>
        <w:t>b</w:t>
      </w:r>
      <w:r w:rsidRPr="007A677F">
        <w:rPr>
          <w:rFonts w:ascii="Times New Roman" w:hAnsi="Times New Roman"/>
        </w:rPr>
        <w:t xml:space="preserve">), the responsible official (i.e., USFWS staff) “shall furnish guidance and participate in the preparation and shall independently evaluate the [environmental document] prior to its approval and take responsibility for its scope and contents.” </w:t>
      </w:r>
    </w:p>
    <w:bookmarkStart w:id="125" w:name="_iDocIDField_EOD"/>
    <w:p w14:paraId="6EC40B46" w14:textId="51D9B786" w:rsidR="000721FD" w:rsidRPr="007A677F" w:rsidRDefault="000721FD" w:rsidP="007A677F">
      <w:pPr>
        <w:pStyle w:val="DocID"/>
      </w:pPr>
      <w:r>
        <w:fldChar w:fldCharType="begin"/>
      </w:r>
      <w:r>
        <w:instrText xml:space="preserve">  DOCPROPERTY "CUS_DocIDChunk0" </w:instrText>
      </w:r>
      <w:r>
        <w:fldChar w:fldCharType="separate"/>
      </w:r>
      <w:r>
        <w:t>17955905_v1</w:t>
      </w:r>
      <w:r>
        <w:fldChar w:fldCharType="end"/>
      </w:r>
      <w:bookmarkEnd w:id="125"/>
    </w:p>
    <w:sectPr w:rsidR="000721FD" w:rsidRPr="007A677F" w:rsidSect="00357530">
      <w:footerReference w:type="default" r:id="rId13"/>
      <w:footerReference w:type="first" r:id="rId14"/>
      <w:type w:val="continuous"/>
      <w:pgSz w:w="12240" w:h="15840"/>
      <w:pgMar w:top="1440" w:right="1800" w:bottom="1440" w:left="1800" w:header="720" w:footer="720" w:gutter="0"/>
      <w:pgNumType w:start="0"/>
      <w:cols w:space="720"/>
      <w:noEndnote/>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Porath, Mark Todd" w:date="2022-01-06T15:38:00Z" w:initials="PMT">
    <w:p w14:paraId="37DB2CF5" w14:textId="7E6F99A8" w:rsidR="00082DD5" w:rsidRDefault="00082DD5">
      <w:pPr>
        <w:pStyle w:val="CommentText"/>
      </w:pPr>
      <w:r>
        <w:rPr>
          <w:rStyle w:val="CommentReference"/>
        </w:rPr>
        <w:annotationRef/>
      </w:r>
      <w:r>
        <w:t>This is vague, should at least indicate which potential county or counties</w:t>
      </w:r>
    </w:p>
  </w:comment>
  <w:comment w:id="31" w:author="Porath, Mark Todd [2]" w:date="2022-01-06T15:48:00Z" w:initials="PMT">
    <w:p w14:paraId="099B36C9" w14:textId="266C081A" w:rsidR="00082DD5" w:rsidRDefault="00082DD5">
      <w:pPr>
        <w:pStyle w:val="CommentText"/>
      </w:pPr>
      <w:r>
        <w:rPr>
          <w:rStyle w:val="CommentReference"/>
        </w:rPr>
        <w:annotationRef/>
      </w:r>
      <w:r>
        <w:t>Should we remove the “if deemed necessary by USFWS”?</w:t>
      </w:r>
    </w:p>
  </w:comment>
  <w:comment w:id="66" w:author="Porath, Mark Todd [3]" w:date="2022-01-06T15:57:00Z" w:initials="PMT">
    <w:p w14:paraId="71149A42" w14:textId="630166F8" w:rsidR="00D373D5" w:rsidRDefault="00D373D5">
      <w:pPr>
        <w:pStyle w:val="CommentText"/>
      </w:pPr>
      <w:r>
        <w:rPr>
          <w:rStyle w:val="CommentReference"/>
        </w:rPr>
        <w:annotationRef/>
      </w:r>
      <w:r>
        <w:t>Just a suggestion</w:t>
      </w:r>
    </w:p>
  </w:comment>
  <w:comment w:id="70" w:author="Porath, Mark Todd [4]" w:date="2022-01-06T15:58:00Z" w:initials="PMT">
    <w:p w14:paraId="387A1F2D" w14:textId="2E35B771" w:rsidR="00D373D5" w:rsidRDefault="00D373D5">
      <w:pPr>
        <w:pStyle w:val="CommentText"/>
      </w:pPr>
      <w:r>
        <w:rPr>
          <w:rStyle w:val="CommentReference"/>
        </w:rPr>
        <w:annotationRef/>
      </w:r>
      <w:r>
        <w:t>Or “as well as”</w:t>
      </w:r>
    </w:p>
  </w:comment>
  <w:comment w:id="71" w:author="Porath, Mark Todd [5]" w:date="2022-01-06T15:58:00Z" w:initials="PMT">
    <w:p w14:paraId="5DCB4696" w14:textId="523B9A20" w:rsidR="00D373D5" w:rsidRDefault="00D373D5">
      <w:pPr>
        <w:pStyle w:val="CommentText"/>
      </w:pPr>
      <w:r>
        <w:rPr>
          <w:rStyle w:val="CommentReference"/>
        </w:rPr>
        <w:annotationRef/>
      </w:r>
      <w:r w:rsidR="004F16B1">
        <w:t>Should this be “</w:t>
      </w:r>
      <w:r>
        <w:t>F</w:t>
      </w:r>
      <w:r w:rsidR="004F16B1">
        <w:t>S</w:t>
      </w:r>
      <w:r>
        <w:t>EIS</w:t>
      </w:r>
      <w:r w:rsidR="004F16B1">
        <w:t xml:space="preserve">” </w:t>
      </w:r>
    </w:p>
  </w:comment>
  <w:comment w:id="72" w:author="Porath, Mark Todd [6]" w:date="2022-01-06T16:03:00Z" w:initials="PMT">
    <w:p w14:paraId="092143C6" w14:textId="11EA515A" w:rsidR="004F16B1" w:rsidRDefault="004F16B1">
      <w:pPr>
        <w:pStyle w:val="CommentText"/>
      </w:pPr>
      <w:r>
        <w:rPr>
          <w:rStyle w:val="CommentReference"/>
        </w:rPr>
        <w:annotationRef/>
      </w:r>
      <w:r>
        <w:t>How frequently and time lag? Within a week, monthly</w:t>
      </w:r>
      <w:proofErr w:type="gramStart"/>
      <w:r>
        <w:t>…..</w:t>
      </w:r>
      <w:proofErr w:type="gramEnd"/>
    </w:p>
  </w:comment>
  <w:comment w:id="79" w:author="Porath, Mark Todd [7]" w:date="2022-01-06T16:05:00Z" w:initials="PMT">
    <w:p w14:paraId="69441711" w14:textId="310025CE" w:rsidR="004F16B1" w:rsidRDefault="004F16B1">
      <w:pPr>
        <w:pStyle w:val="CommentText"/>
      </w:pPr>
      <w:r>
        <w:rPr>
          <w:rStyle w:val="CommentReference"/>
        </w:rPr>
        <w:annotationRef/>
      </w:r>
      <w:r>
        <w:t>Again, just a suggestion</w:t>
      </w:r>
    </w:p>
  </w:comment>
  <w:comment w:id="122" w:author="Porath, Mark Todd [8]" w:date="2022-01-06T16:07:00Z" w:initials="PMT">
    <w:p w14:paraId="6DB7124C" w14:textId="4BE90BE5" w:rsidR="004F16B1" w:rsidRDefault="004F16B1">
      <w:pPr>
        <w:pStyle w:val="CommentText"/>
      </w:pPr>
      <w:r>
        <w:rPr>
          <w:rStyle w:val="CommentReference"/>
        </w:rPr>
        <w:annotationRef/>
      </w:r>
      <w:r>
        <w:t>Appropriate inclusion of specific reference to remand process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7DB2CF5" w15:done="0"/>
  <w15:commentEx w15:paraId="099B36C9" w15:done="0"/>
  <w15:commentEx w15:paraId="71149A42" w15:done="0"/>
  <w15:commentEx w15:paraId="387A1F2D" w15:done="0"/>
  <w15:commentEx w15:paraId="5DCB4696" w15:done="0"/>
  <w15:commentEx w15:paraId="092143C6" w15:done="0"/>
  <w15:commentEx w15:paraId="69441711" w15:done="0"/>
  <w15:commentEx w15:paraId="6DB7124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818B83" w16cex:dateUtc="2022-01-06T21:38:00Z"/>
  <w16cex:commentExtensible w16cex:durableId="25818DB4" w16cex:dateUtc="2022-01-06T21:48:00Z"/>
  <w16cex:commentExtensible w16cex:durableId="25818FDD" w16cex:dateUtc="2022-01-06T21:57:00Z"/>
  <w16cex:commentExtensible w16cex:durableId="2581901D" w16cex:dateUtc="2022-01-06T21:58:00Z"/>
  <w16cex:commentExtensible w16cex:durableId="2581903D" w16cex:dateUtc="2022-01-06T21:58:00Z"/>
  <w16cex:commentExtensible w16cex:durableId="25819137" w16cex:dateUtc="2022-01-06T22:03:00Z"/>
  <w16cex:commentExtensible w16cex:durableId="258191B0" w16cex:dateUtc="2022-01-06T22:05:00Z"/>
  <w16cex:commentExtensible w16cex:durableId="2581922A" w16cex:dateUtc="2022-01-06T22: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7DB2CF5" w16cid:durableId="25818B83"/>
  <w16cid:commentId w16cid:paraId="099B36C9" w16cid:durableId="25818DB4"/>
  <w16cid:commentId w16cid:paraId="71149A42" w16cid:durableId="25818FDD"/>
  <w16cid:commentId w16cid:paraId="387A1F2D" w16cid:durableId="2581901D"/>
  <w16cid:commentId w16cid:paraId="5DCB4696" w16cid:durableId="2581903D"/>
  <w16cid:commentId w16cid:paraId="092143C6" w16cid:durableId="25819137"/>
  <w16cid:commentId w16cid:paraId="69441711" w16cid:durableId="258191B0"/>
  <w16cid:commentId w16cid:paraId="6DB7124C" w16cid:durableId="2581922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F610EB" w14:textId="77777777" w:rsidR="00C63A6A" w:rsidRDefault="00C63A6A" w:rsidP="00E95C38">
      <w:r>
        <w:separator/>
      </w:r>
    </w:p>
  </w:endnote>
  <w:endnote w:type="continuationSeparator" w:id="0">
    <w:p w14:paraId="3C9AC036" w14:textId="77777777" w:rsidR="00C63A6A" w:rsidRDefault="00C63A6A" w:rsidP="00E95C38">
      <w:r>
        <w:continuationSeparator/>
      </w:r>
    </w:p>
  </w:endnote>
  <w:endnote w:type="continuationNotice" w:id="1">
    <w:p w14:paraId="22678B30" w14:textId="77777777" w:rsidR="00C63A6A" w:rsidRDefault="00C63A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60FE29" w14:textId="77777777" w:rsidR="00AF16D9" w:rsidRPr="00AF7A8F" w:rsidRDefault="00AF16D9" w:rsidP="00AF16D9">
    <w:pPr>
      <w:pStyle w:val="Footer"/>
      <w:jc w:val="center"/>
      <w:rPr>
        <w:rFonts w:ascii="Calibri" w:hAnsi="Calibri"/>
      </w:rPr>
    </w:pPr>
    <w:r w:rsidRPr="00AF7A8F">
      <w:rPr>
        <w:rFonts w:ascii="Calibri" w:hAnsi="Calibri"/>
      </w:rPr>
      <w:fldChar w:fldCharType="begin"/>
    </w:r>
    <w:r w:rsidRPr="00AF7A8F">
      <w:rPr>
        <w:rFonts w:ascii="Calibri" w:hAnsi="Calibri"/>
      </w:rPr>
      <w:instrText xml:space="preserve"> PAGE   \* MERGEFORMAT </w:instrText>
    </w:r>
    <w:r w:rsidRPr="00AF7A8F">
      <w:rPr>
        <w:rFonts w:ascii="Calibri" w:hAnsi="Calibri"/>
      </w:rPr>
      <w:fldChar w:fldCharType="separate"/>
    </w:r>
    <w:r>
      <w:rPr>
        <w:rFonts w:ascii="Calibri" w:hAnsi="Calibri"/>
      </w:rPr>
      <w:t>0</w:t>
    </w:r>
    <w:r w:rsidRPr="00AF7A8F">
      <w:rPr>
        <w:rFonts w:ascii="Calibri" w:hAnsi="Calibri"/>
        <w:noProof/>
      </w:rPr>
      <w:fldChar w:fldCharType="end"/>
    </w:r>
  </w:p>
  <w:p w14:paraId="59033958" w14:textId="77777777" w:rsidR="00AF16D9" w:rsidRDefault="00AF16D9" w:rsidP="00AF16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FD7AA3" w14:textId="64EB3D5F" w:rsidR="00C2014F" w:rsidRDefault="00C2014F">
    <w:pPr>
      <w:pStyle w:val="Footer"/>
    </w:pPr>
    <w:r>
      <w:t>January 4,</w:t>
    </w:r>
    <w:r w:rsidR="00DB1AD7">
      <w:t xml:space="preserve"> </w:t>
    </w:r>
    <w:r>
      <w:t>2022</w:t>
    </w:r>
    <w:r w:rsidR="00DB1AD7">
      <w:t xml:space="preserve"> version</w:t>
    </w:r>
    <w:r>
      <w:t xml:space="preserve"> supersedes December 31, 202</w:t>
    </w:r>
    <w:r w:rsidR="00DB1AD7">
      <w:t>1 version previously sent.</w:t>
    </w:r>
  </w:p>
  <w:p w14:paraId="2B54EC64" w14:textId="77777777" w:rsidR="00C2014F" w:rsidRDefault="00C201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069FDA" w14:textId="77777777" w:rsidR="00C63A6A" w:rsidRDefault="00C63A6A" w:rsidP="00E95C38">
      <w:r>
        <w:separator/>
      </w:r>
    </w:p>
  </w:footnote>
  <w:footnote w:type="continuationSeparator" w:id="0">
    <w:p w14:paraId="3B876582" w14:textId="77777777" w:rsidR="00C63A6A" w:rsidRDefault="00C63A6A" w:rsidP="00E95C38">
      <w:r>
        <w:continuationSeparator/>
      </w:r>
    </w:p>
  </w:footnote>
  <w:footnote w:type="continuationNotice" w:id="1">
    <w:p w14:paraId="503D2C7E" w14:textId="77777777" w:rsidR="00C63A6A" w:rsidRDefault="00C63A6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C511A50"/>
    <w:multiLevelType w:val="hybridMultilevel"/>
    <w:tmpl w:val="9A0D709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0D7FCE8"/>
    <w:multiLevelType w:val="hybridMultilevel"/>
    <w:tmpl w:val="69C10E7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29C3854"/>
    <w:multiLevelType w:val="hybridMultilevel"/>
    <w:tmpl w:val="7758076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188AD08"/>
    <w:multiLevelType w:val="hybridMultilevel"/>
    <w:tmpl w:val="EDAA734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D09EDC38"/>
    <w:multiLevelType w:val="hybridMultilevel"/>
    <w:tmpl w:val="E138602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FFFFF80"/>
    <w:multiLevelType w:val="singleLevel"/>
    <w:tmpl w:val="78001F42"/>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E1EA666A"/>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900CA978"/>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1C72B352"/>
    <w:lvl w:ilvl="0">
      <w:start w:val="1"/>
      <w:numFmt w:val="bullet"/>
      <w:pStyle w:val="ListBullet2"/>
      <w:lvlText w:val=""/>
      <w:lvlJc w:val="left"/>
      <w:pPr>
        <w:tabs>
          <w:tab w:val="num" w:pos="720"/>
        </w:tabs>
        <w:ind w:left="720" w:hanging="360"/>
      </w:pPr>
      <w:rPr>
        <w:rFonts w:ascii="Symbol" w:hAnsi="Symbol" w:hint="default"/>
      </w:rPr>
    </w:lvl>
  </w:abstractNum>
  <w:abstractNum w:abstractNumId="9" w15:restartNumberingAfterBreak="0">
    <w:nsid w:val="FFFFFF89"/>
    <w:multiLevelType w:val="singleLevel"/>
    <w:tmpl w:val="A75263A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AD028F"/>
    <w:multiLevelType w:val="hybridMultilevel"/>
    <w:tmpl w:val="72B06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6C4791"/>
    <w:multiLevelType w:val="hybridMultilevel"/>
    <w:tmpl w:val="75D85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4905A1"/>
    <w:multiLevelType w:val="hybridMultilevel"/>
    <w:tmpl w:val="0052B9F4"/>
    <w:lvl w:ilvl="0" w:tplc="0409000F">
      <w:start w:val="1"/>
      <w:numFmt w:val="decimal"/>
      <w:lvlText w:val="%1."/>
      <w:lvlJc w:val="left"/>
      <w:pPr>
        <w:ind w:left="720" w:hanging="360"/>
      </w:pPr>
      <w:rPr>
        <w:rFonts w:hint="default"/>
      </w:rPr>
    </w:lvl>
    <w:lvl w:ilvl="1" w:tplc="77624F7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7F686E"/>
    <w:multiLevelType w:val="hybridMultilevel"/>
    <w:tmpl w:val="D854A396"/>
    <w:lvl w:ilvl="0" w:tplc="BE708A2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C5256F0"/>
    <w:multiLevelType w:val="hybridMultilevel"/>
    <w:tmpl w:val="D708111E"/>
    <w:lvl w:ilvl="0" w:tplc="B8F2AC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0CD33CDC"/>
    <w:multiLevelType w:val="hybridMultilevel"/>
    <w:tmpl w:val="96802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AEAC98"/>
    <w:multiLevelType w:val="hybridMultilevel"/>
    <w:tmpl w:val="CFA2F7EC"/>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10472B10"/>
    <w:multiLevelType w:val="hybridMultilevel"/>
    <w:tmpl w:val="8F0E846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10E01407"/>
    <w:multiLevelType w:val="multilevel"/>
    <w:tmpl w:val="0254CE00"/>
    <w:lvl w:ilvl="0">
      <w:start w:val="1"/>
      <w:numFmt w:val="decimal"/>
      <w:pStyle w:val="ListNum"/>
      <w:lvlText w:val="%1."/>
      <w:lvlJc w:val="left"/>
      <w:pPr>
        <w:tabs>
          <w:tab w:val="num" w:pos="720"/>
        </w:tabs>
        <w:ind w:left="0" w:firstLine="720"/>
      </w:pPr>
      <w:rPr>
        <w:rFonts w:hint="default"/>
      </w:rPr>
    </w:lvl>
    <w:lvl w:ilvl="1">
      <w:start w:val="1"/>
      <w:numFmt w:val="decimal"/>
      <w:lvlText w:val="%2."/>
      <w:lvlJc w:val="left"/>
      <w:pPr>
        <w:tabs>
          <w:tab w:val="num" w:pos="1440"/>
        </w:tabs>
        <w:ind w:left="720" w:firstLine="720"/>
      </w:pPr>
      <w:rPr>
        <w:rFonts w:hint="default"/>
      </w:rPr>
    </w:lvl>
    <w:lvl w:ilvl="2">
      <w:start w:val="1"/>
      <w:numFmt w:val="decimal"/>
      <w:lvlText w:val="%3."/>
      <w:lvlJc w:val="left"/>
      <w:pPr>
        <w:tabs>
          <w:tab w:val="num" w:pos="2160"/>
        </w:tabs>
        <w:ind w:left="1440" w:firstLine="720"/>
      </w:pPr>
      <w:rPr>
        <w:rFonts w:hint="default"/>
      </w:rPr>
    </w:lvl>
    <w:lvl w:ilvl="3">
      <w:start w:val="1"/>
      <w:numFmt w:val="decimal"/>
      <w:lvlText w:val="(%4)"/>
      <w:lvlJc w:val="left"/>
      <w:pPr>
        <w:tabs>
          <w:tab w:val="num" w:pos="2880"/>
        </w:tabs>
        <w:ind w:left="2160" w:firstLine="720"/>
      </w:pPr>
      <w:rPr>
        <w:rFonts w:hint="default"/>
      </w:rPr>
    </w:lvl>
    <w:lvl w:ilvl="4">
      <w:start w:val="1"/>
      <w:numFmt w:val="lowerLetter"/>
      <w:lvlText w:val="(%5)"/>
      <w:lvlJc w:val="left"/>
      <w:pPr>
        <w:tabs>
          <w:tab w:val="num" w:pos="3600"/>
        </w:tabs>
        <w:ind w:left="2880" w:firstLine="720"/>
      </w:pPr>
      <w:rPr>
        <w:rFonts w:hint="default"/>
      </w:rPr>
    </w:lvl>
    <w:lvl w:ilvl="5">
      <w:start w:val="1"/>
      <w:numFmt w:val="lowerRoman"/>
      <w:lvlText w:val="(%6)"/>
      <w:lvlJc w:val="left"/>
      <w:pPr>
        <w:tabs>
          <w:tab w:val="num" w:pos="4320"/>
        </w:tabs>
        <w:ind w:left="3600" w:firstLine="720"/>
      </w:pPr>
      <w:rPr>
        <w:rFonts w:hint="default"/>
      </w:rPr>
    </w:lvl>
    <w:lvl w:ilvl="6">
      <w:start w:val="1"/>
      <w:numFmt w:val="decimal"/>
      <w:lvlText w:val="%7."/>
      <w:lvlJc w:val="left"/>
      <w:pPr>
        <w:tabs>
          <w:tab w:val="num" w:pos="5040"/>
        </w:tabs>
        <w:ind w:left="4320" w:firstLine="720"/>
      </w:pPr>
      <w:rPr>
        <w:rFonts w:hint="default"/>
      </w:rPr>
    </w:lvl>
    <w:lvl w:ilvl="7">
      <w:start w:val="1"/>
      <w:numFmt w:val="lowerLetter"/>
      <w:lvlText w:val="%8."/>
      <w:lvlJc w:val="left"/>
      <w:pPr>
        <w:tabs>
          <w:tab w:val="num" w:pos="5760"/>
        </w:tabs>
        <w:ind w:left="5040" w:firstLine="720"/>
      </w:pPr>
      <w:rPr>
        <w:rFonts w:hint="default"/>
      </w:rPr>
    </w:lvl>
    <w:lvl w:ilvl="8">
      <w:start w:val="1"/>
      <w:numFmt w:val="lowerRoman"/>
      <w:lvlText w:val="%9."/>
      <w:lvlJc w:val="left"/>
      <w:pPr>
        <w:tabs>
          <w:tab w:val="num" w:pos="6480"/>
        </w:tabs>
        <w:ind w:left="5760" w:firstLine="720"/>
      </w:pPr>
      <w:rPr>
        <w:rFonts w:hint="default"/>
      </w:rPr>
    </w:lvl>
  </w:abstractNum>
  <w:abstractNum w:abstractNumId="19" w15:restartNumberingAfterBreak="0">
    <w:nsid w:val="10F94547"/>
    <w:multiLevelType w:val="hybridMultilevel"/>
    <w:tmpl w:val="0700C6E8"/>
    <w:lvl w:ilvl="0" w:tplc="B8F2ACB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12E80DCC"/>
    <w:multiLevelType w:val="hybridMultilevel"/>
    <w:tmpl w:val="61F09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6FA1970"/>
    <w:multiLevelType w:val="hybridMultilevel"/>
    <w:tmpl w:val="6C72D4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B0B2C5E"/>
    <w:multiLevelType w:val="hybridMultilevel"/>
    <w:tmpl w:val="843C5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BE719C8"/>
    <w:multiLevelType w:val="hybridMultilevel"/>
    <w:tmpl w:val="82D6C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CCC0751"/>
    <w:multiLevelType w:val="hybridMultilevel"/>
    <w:tmpl w:val="1C5C619A"/>
    <w:lvl w:ilvl="0" w:tplc="5DDE6B24">
      <w:start w:val="1"/>
      <w:numFmt w:val="bullet"/>
      <w:lvlText w:val=""/>
      <w:lvlJc w:val="left"/>
      <w:pPr>
        <w:ind w:left="1440" w:hanging="360"/>
      </w:pPr>
      <w:rPr>
        <w:rFonts w:ascii="Wingdings 3" w:hAnsi="Wingdings 3"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20B16599"/>
    <w:multiLevelType w:val="hybridMultilevel"/>
    <w:tmpl w:val="FC445DD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26E31F3A"/>
    <w:multiLevelType w:val="hybridMultilevel"/>
    <w:tmpl w:val="DB84E4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27DF5612"/>
    <w:multiLevelType w:val="hybridMultilevel"/>
    <w:tmpl w:val="39CE0060"/>
    <w:lvl w:ilvl="0" w:tplc="B8F2AC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29C43410"/>
    <w:multiLevelType w:val="hybridMultilevel"/>
    <w:tmpl w:val="B188100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2AAD7835"/>
    <w:multiLevelType w:val="hybridMultilevel"/>
    <w:tmpl w:val="BEC88D5C"/>
    <w:lvl w:ilvl="0" w:tplc="BE708A2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B743BD8"/>
    <w:multiLevelType w:val="hybridMultilevel"/>
    <w:tmpl w:val="31780E50"/>
    <w:lvl w:ilvl="0" w:tplc="5DDE6B24">
      <w:start w:val="1"/>
      <w:numFmt w:val="bullet"/>
      <w:lvlText w:val=""/>
      <w:lvlJc w:val="left"/>
      <w:pPr>
        <w:ind w:left="1440" w:hanging="360"/>
      </w:pPr>
      <w:rPr>
        <w:rFonts w:ascii="Wingdings 3" w:hAnsi="Wingdings 3"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2FE94092"/>
    <w:multiLevelType w:val="multilevel"/>
    <w:tmpl w:val="165050AC"/>
    <w:lvl w:ilvl="0">
      <w:start w:val="1"/>
      <w:numFmt w:val="decimal"/>
      <w:pStyle w:val="Heading1"/>
      <w:lvlText w:val="%1."/>
      <w:lvlJc w:val="left"/>
      <w:pPr>
        <w:tabs>
          <w:tab w:val="num" w:pos="720"/>
        </w:tabs>
        <w:ind w:left="0" w:firstLine="0"/>
      </w:pPr>
      <w:rPr>
        <w:rFonts w:hint="default"/>
      </w:rPr>
    </w:lvl>
    <w:lvl w:ilvl="1">
      <w:start w:val="1"/>
      <w:numFmt w:val="decimal"/>
      <w:pStyle w:val="Heading2"/>
      <w:lvlText w:val="%1.%2"/>
      <w:lvlJc w:val="left"/>
      <w:pPr>
        <w:tabs>
          <w:tab w:val="num" w:pos="1440"/>
        </w:tabs>
        <w:ind w:left="0" w:firstLine="720"/>
      </w:pPr>
      <w:rPr>
        <w:rFonts w:hint="default"/>
        <w:b/>
      </w:rPr>
    </w:lvl>
    <w:lvl w:ilvl="2">
      <w:start w:val="1"/>
      <w:numFmt w:val="decimal"/>
      <w:pStyle w:val="Heading3"/>
      <w:lvlText w:val="(%3)"/>
      <w:lvlJc w:val="left"/>
      <w:pPr>
        <w:tabs>
          <w:tab w:val="num" w:pos="2160"/>
        </w:tabs>
        <w:ind w:left="0" w:firstLine="1440"/>
      </w:pPr>
      <w:rPr>
        <w:rFonts w:hint="default"/>
      </w:rPr>
    </w:lvl>
    <w:lvl w:ilvl="3">
      <w:start w:val="1"/>
      <w:numFmt w:val="upperLetter"/>
      <w:pStyle w:val="Heading4"/>
      <w:lvlText w:val="(%4)"/>
      <w:lvlJc w:val="left"/>
      <w:pPr>
        <w:tabs>
          <w:tab w:val="num" w:pos="2880"/>
        </w:tabs>
        <w:ind w:left="0" w:firstLine="2160"/>
      </w:pPr>
      <w:rPr>
        <w:rFonts w:hint="default"/>
      </w:rPr>
    </w:lvl>
    <w:lvl w:ilvl="4">
      <w:start w:val="1"/>
      <w:numFmt w:val="lowerRoman"/>
      <w:pStyle w:val="Heading5"/>
      <w:lvlText w:val="(%5)"/>
      <w:lvlJc w:val="left"/>
      <w:pPr>
        <w:tabs>
          <w:tab w:val="num" w:pos="3600"/>
        </w:tabs>
        <w:ind w:left="0" w:firstLine="2880"/>
      </w:pPr>
      <w:rPr>
        <w:rFonts w:hint="default"/>
      </w:rPr>
    </w:lvl>
    <w:lvl w:ilvl="5">
      <w:start w:val="1"/>
      <w:numFmt w:val="lowerLetter"/>
      <w:pStyle w:val="Heading6"/>
      <w:lvlText w:val="(%6)"/>
      <w:lvlJc w:val="left"/>
      <w:pPr>
        <w:tabs>
          <w:tab w:val="num" w:pos="4320"/>
        </w:tabs>
        <w:ind w:left="0" w:firstLine="3600"/>
      </w:pPr>
      <w:rPr>
        <w:rFonts w:hint="default"/>
      </w:rPr>
    </w:lvl>
    <w:lvl w:ilvl="6">
      <w:start w:val="1"/>
      <w:numFmt w:val="none"/>
      <w:pStyle w:val="Heading7"/>
      <w:lvlText w:val="%7"/>
      <w:lvlJc w:val="left"/>
      <w:pPr>
        <w:tabs>
          <w:tab w:val="num" w:pos="5040"/>
        </w:tabs>
        <w:ind w:left="0" w:firstLine="4320"/>
      </w:pPr>
      <w:rPr>
        <w:rFonts w:hint="default"/>
      </w:rPr>
    </w:lvl>
    <w:lvl w:ilvl="7">
      <w:start w:val="1"/>
      <w:numFmt w:val="none"/>
      <w:pStyle w:val="Heading8"/>
      <w:lvlText w:val="%8"/>
      <w:lvlJc w:val="left"/>
      <w:pPr>
        <w:tabs>
          <w:tab w:val="num" w:pos="5760"/>
        </w:tabs>
        <w:ind w:left="0" w:firstLine="5040"/>
      </w:pPr>
      <w:rPr>
        <w:rFonts w:hint="default"/>
      </w:rPr>
    </w:lvl>
    <w:lvl w:ilvl="8">
      <w:start w:val="1"/>
      <w:numFmt w:val="none"/>
      <w:pStyle w:val="Heading9"/>
      <w:lvlText w:val=""/>
      <w:lvlJc w:val="left"/>
      <w:pPr>
        <w:tabs>
          <w:tab w:val="num" w:pos="6480"/>
        </w:tabs>
        <w:ind w:left="0" w:firstLine="5760"/>
      </w:pPr>
      <w:rPr>
        <w:rFonts w:hint="default"/>
      </w:rPr>
    </w:lvl>
  </w:abstractNum>
  <w:abstractNum w:abstractNumId="32" w15:restartNumberingAfterBreak="0">
    <w:nsid w:val="35703F1A"/>
    <w:multiLevelType w:val="hybridMultilevel"/>
    <w:tmpl w:val="A822B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E807124"/>
    <w:multiLevelType w:val="hybridMultilevel"/>
    <w:tmpl w:val="94F625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4036176A"/>
    <w:multiLevelType w:val="hybridMultilevel"/>
    <w:tmpl w:val="C6A65FBC"/>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432D5ACE"/>
    <w:multiLevelType w:val="hybridMultilevel"/>
    <w:tmpl w:val="B2A853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D693F78"/>
    <w:multiLevelType w:val="hybridMultilevel"/>
    <w:tmpl w:val="60C49434"/>
    <w:lvl w:ilvl="0" w:tplc="5DDE6B24">
      <w:start w:val="1"/>
      <w:numFmt w:val="bullet"/>
      <w:lvlText w:val=""/>
      <w:lvlJc w:val="left"/>
      <w:pPr>
        <w:ind w:left="108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E2B69B7"/>
    <w:multiLevelType w:val="hybridMultilevel"/>
    <w:tmpl w:val="CFFCB7B2"/>
    <w:lvl w:ilvl="0" w:tplc="04090001">
      <w:start w:val="1"/>
      <w:numFmt w:val="bullet"/>
      <w:lvlText w:val=""/>
      <w:lvlJc w:val="left"/>
      <w:pPr>
        <w:ind w:left="720" w:hanging="360"/>
      </w:pPr>
      <w:rPr>
        <w:rFonts w:ascii="Symbol" w:hAnsi="Symbol" w:hint="default"/>
      </w:rPr>
    </w:lvl>
    <w:lvl w:ilvl="1" w:tplc="77624F7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ECE5E97"/>
    <w:multiLevelType w:val="multilevel"/>
    <w:tmpl w:val="FFD2CE22"/>
    <w:lvl w:ilvl="0">
      <w:start w:val="1"/>
      <w:numFmt w:val="upperLetter"/>
      <w:pStyle w:val="ListAlpha"/>
      <w:lvlText w:val="%1."/>
      <w:lvlJc w:val="left"/>
      <w:pPr>
        <w:tabs>
          <w:tab w:val="num" w:pos="720"/>
        </w:tabs>
        <w:ind w:left="0" w:firstLine="720"/>
      </w:pPr>
      <w:rPr>
        <w:rFonts w:hint="default"/>
      </w:rPr>
    </w:lvl>
    <w:lvl w:ilvl="1">
      <w:start w:val="1"/>
      <w:numFmt w:val="upperLetter"/>
      <w:lvlText w:val="%2."/>
      <w:lvlJc w:val="left"/>
      <w:pPr>
        <w:tabs>
          <w:tab w:val="num" w:pos="1440"/>
        </w:tabs>
        <w:ind w:left="0" w:firstLine="1440"/>
      </w:pPr>
      <w:rPr>
        <w:rFonts w:hint="default"/>
      </w:rPr>
    </w:lvl>
    <w:lvl w:ilvl="2">
      <w:start w:val="1"/>
      <w:numFmt w:val="upperLetter"/>
      <w:lvlText w:val="%3."/>
      <w:lvlJc w:val="left"/>
      <w:pPr>
        <w:tabs>
          <w:tab w:val="num" w:pos="2160"/>
        </w:tabs>
        <w:ind w:left="0" w:firstLine="2160"/>
      </w:pPr>
      <w:rPr>
        <w:rFonts w:hint="default"/>
      </w:rPr>
    </w:lvl>
    <w:lvl w:ilvl="3">
      <w:start w:val="1"/>
      <w:numFmt w:val="decimal"/>
      <w:lvlText w:val="(%4)"/>
      <w:lvlJc w:val="left"/>
      <w:pPr>
        <w:tabs>
          <w:tab w:val="num" w:pos="2880"/>
        </w:tabs>
        <w:ind w:left="2160" w:firstLine="720"/>
      </w:pPr>
      <w:rPr>
        <w:rFonts w:hint="default"/>
      </w:rPr>
    </w:lvl>
    <w:lvl w:ilvl="4">
      <w:start w:val="1"/>
      <w:numFmt w:val="lowerLetter"/>
      <w:lvlText w:val="(%5)"/>
      <w:lvlJc w:val="left"/>
      <w:pPr>
        <w:tabs>
          <w:tab w:val="num" w:pos="3600"/>
        </w:tabs>
        <w:ind w:left="2880" w:firstLine="720"/>
      </w:pPr>
      <w:rPr>
        <w:rFonts w:hint="default"/>
      </w:rPr>
    </w:lvl>
    <w:lvl w:ilvl="5">
      <w:start w:val="1"/>
      <w:numFmt w:val="lowerRoman"/>
      <w:lvlText w:val="(%6)"/>
      <w:lvlJc w:val="left"/>
      <w:pPr>
        <w:tabs>
          <w:tab w:val="num" w:pos="4320"/>
        </w:tabs>
        <w:ind w:left="3600" w:firstLine="720"/>
      </w:pPr>
      <w:rPr>
        <w:rFonts w:hint="default"/>
      </w:rPr>
    </w:lvl>
    <w:lvl w:ilvl="6">
      <w:start w:val="1"/>
      <w:numFmt w:val="decimal"/>
      <w:lvlText w:val="%7."/>
      <w:lvlJc w:val="left"/>
      <w:pPr>
        <w:tabs>
          <w:tab w:val="num" w:pos="5040"/>
        </w:tabs>
        <w:ind w:left="4320" w:firstLine="720"/>
      </w:pPr>
      <w:rPr>
        <w:rFonts w:hint="default"/>
      </w:rPr>
    </w:lvl>
    <w:lvl w:ilvl="7">
      <w:start w:val="1"/>
      <w:numFmt w:val="lowerLetter"/>
      <w:lvlText w:val="%8."/>
      <w:lvlJc w:val="left"/>
      <w:pPr>
        <w:tabs>
          <w:tab w:val="num" w:pos="5760"/>
        </w:tabs>
        <w:ind w:left="5040" w:firstLine="720"/>
      </w:pPr>
      <w:rPr>
        <w:rFonts w:hint="default"/>
      </w:rPr>
    </w:lvl>
    <w:lvl w:ilvl="8">
      <w:start w:val="1"/>
      <w:numFmt w:val="lowerRoman"/>
      <w:lvlText w:val="%9."/>
      <w:lvlJc w:val="left"/>
      <w:pPr>
        <w:tabs>
          <w:tab w:val="num" w:pos="6480"/>
        </w:tabs>
        <w:ind w:left="5760" w:firstLine="720"/>
      </w:pPr>
      <w:rPr>
        <w:rFonts w:hint="default"/>
      </w:rPr>
    </w:lvl>
  </w:abstractNum>
  <w:abstractNum w:abstractNumId="39" w15:restartNumberingAfterBreak="0">
    <w:nsid w:val="6C0D076A"/>
    <w:multiLevelType w:val="hybridMultilevel"/>
    <w:tmpl w:val="558061E2"/>
    <w:lvl w:ilvl="0" w:tplc="5DDE6B24">
      <w:start w:val="1"/>
      <w:numFmt w:val="bullet"/>
      <w:lvlText w:val=""/>
      <w:lvlJc w:val="left"/>
      <w:pPr>
        <w:ind w:left="720" w:hanging="360"/>
      </w:pPr>
      <w:rPr>
        <w:rFonts w:ascii="Wingdings 3" w:hAnsi="Wingdings 3"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0E744A"/>
    <w:multiLevelType w:val="hybridMultilevel"/>
    <w:tmpl w:val="9294CCB6"/>
    <w:lvl w:ilvl="0" w:tplc="04090001">
      <w:start w:val="1"/>
      <w:numFmt w:val="bullet"/>
      <w:lvlText w:val=""/>
      <w:lvlJc w:val="left"/>
      <w:pPr>
        <w:ind w:left="1080" w:hanging="72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C4E0AC2"/>
    <w:multiLevelType w:val="hybridMultilevel"/>
    <w:tmpl w:val="CAC8E274"/>
    <w:lvl w:ilvl="0" w:tplc="B8F2ACB4">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7CAE058A"/>
    <w:multiLevelType w:val="hybridMultilevel"/>
    <w:tmpl w:val="6AE44A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7E943C9E"/>
    <w:multiLevelType w:val="hybridMultilevel"/>
    <w:tmpl w:val="355E830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43"/>
  </w:num>
  <w:num w:numId="4">
    <w:abstractNumId w:val="3"/>
  </w:num>
  <w:num w:numId="5">
    <w:abstractNumId w:val="16"/>
  </w:num>
  <w:num w:numId="6">
    <w:abstractNumId w:val="28"/>
  </w:num>
  <w:num w:numId="7">
    <w:abstractNumId w:val="2"/>
  </w:num>
  <w:num w:numId="8">
    <w:abstractNumId w:val="4"/>
  </w:num>
  <w:num w:numId="9">
    <w:abstractNumId w:val="31"/>
  </w:num>
  <w:num w:numId="10">
    <w:abstractNumId w:val="9"/>
  </w:num>
  <w:num w:numId="11">
    <w:abstractNumId w:val="8"/>
  </w:num>
  <w:num w:numId="12">
    <w:abstractNumId w:val="7"/>
  </w:num>
  <w:num w:numId="13">
    <w:abstractNumId w:val="6"/>
  </w:num>
  <w:num w:numId="14">
    <w:abstractNumId w:val="5"/>
  </w:num>
  <w:num w:numId="15">
    <w:abstractNumId w:val="38"/>
  </w:num>
  <w:num w:numId="16">
    <w:abstractNumId w:val="18"/>
  </w:num>
  <w:num w:numId="17">
    <w:abstractNumId w:val="33"/>
  </w:num>
  <w:num w:numId="18">
    <w:abstractNumId w:val="32"/>
  </w:num>
  <w:num w:numId="19">
    <w:abstractNumId w:val="20"/>
  </w:num>
  <w:num w:numId="20">
    <w:abstractNumId w:val="36"/>
  </w:num>
  <w:num w:numId="21">
    <w:abstractNumId w:val="15"/>
  </w:num>
  <w:num w:numId="22">
    <w:abstractNumId w:val="39"/>
  </w:num>
  <w:num w:numId="23">
    <w:abstractNumId w:val="23"/>
  </w:num>
  <w:num w:numId="24">
    <w:abstractNumId w:val="24"/>
  </w:num>
  <w:num w:numId="25">
    <w:abstractNumId w:val="11"/>
  </w:num>
  <w:num w:numId="26">
    <w:abstractNumId w:val="10"/>
  </w:num>
  <w:num w:numId="27">
    <w:abstractNumId w:val="22"/>
  </w:num>
  <w:num w:numId="28">
    <w:abstractNumId w:val="21"/>
  </w:num>
  <w:num w:numId="29">
    <w:abstractNumId w:val="26"/>
  </w:num>
  <w:num w:numId="30">
    <w:abstractNumId w:val="30"/>
  </w:num>
  <w:num w:numId="31">
    <w:abstractNumId w:val="34"/>
  </w:num>
  <w:num w:numId="32">
    <w:abstractNumId w:val="42"/>
  </w:num>
  <w:num w:numId="33">
    <w:abstractNumId w:val="35"/>
  </w:num>
  <w:num w:numId="34">
    <w:abstractNumId w:val="13"/>
  </w:num>
  <w:num w:numId="35">
    <w:abstractNumId w:val="29"/>
  </w:num>
  <w:num w:numId="36">
    <w:abstractNumId w:val="12"/>
  </w:num>
  <w:num w:numId="37">
    <w:abstractNumId w:val="25"/>
  </w:num>
  <w:num w:numId="38">
    <w:abstractNumId w:val="19"/>
  </w:num>
  <w:num w:numId="39">
    <w:abstractNumId w:val="41"/>
  </w:num>
  <w:num w:numId="40">
    <w:abstractNumId w:val="17"/>
  </w:num>
  <w:num w:numId="41">
    <w:abstractNumId w:val="27"/>
  </w:num>
  <w:num w:numId="42">
    <w:abstractNumId w:val="14"/>
  </w:num>
  <w:num w:numId="43">
    <w:abstractNumId w:val="40"/>
  </w:num>
  <w:num w:numId="44">
    <w:abstractNumId w:val="37"/>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Porath, Mark Todd">
    <w15:presenceInfo w15:providerId="AD" w15:userId="S::mark_porath@fws.gov::38796fc9-ad54-4fa7-b072-75dd5837f7ae"/>
  </w15:person>
  <w15:person w15:author="Porath, Mark Todd [2]">
    <w15:presenceInfo w15:providerId="AD" w15:userId="S::mark_porath@fws.gov::38796fc9-ad54-4fa7-b072-75dd5837f7ae"/>
  </w15:person>
  <w15:person w15:author="Porath, Mark Todd [3]">
    <w15:presenceInfo w15:providerId="AD" w15:userId="S::mark_porath@fws.gov::38796fc9-ad54-4fa7-b072-75dd5837f7ae"/>
  </w15:person>
  <w15:person w15:author="Porath, Mark Todd [4]">
    <w15:presenceInfo w15:providerId="AD" w15:userId="S::mark_porath@fws.gov::38796fc9-ad54-4fa7-b072-75dd5837f7ae"/>
  </w15:person>
  <w15:person w15:author="Porath, Mark Todd [5]">
    <w15:presenceInfo w15:providerId="AD" w15:userId="S::mark_porath@fws.gov::38796fc9-ad54-4fa7-b072-75dd5837f7ae"/>
  </w15:person>
  <w15:person w15:author="Porath, Mark Todd [6]">
    <w15:presenceInfo w15:providerId="AD" w15:userId="S::mark_porath@fws.gov::38796fc9-ad54-4fa7-b072-75dd5837f7ae"/>
  </w15:person>
  <w15:person w15:author="Porath, Mark Todd [7]">
    <w15:presenceInfo w15:providerId="AD" w15:userId="S::mark_porath@fws.gov::38796fc9-ad54-4fa7-b072-75dd5837f7ae"/>
  </w15:person>
  <w15:person w15:author="Porath, Mark Todd [8]">
    <w15:presenceInfo w15:providerId="AD" w15:userId="S::mark_porath@fws.gov::38796fc9-ad54-4fa7-b072-75dd5837f7ae"/>
  </w15:person>
  <w15:person w15:author="Porath, Mark T">
    <w15:presenceInfo w15:providerId="AD" w15:userId="S::mark_porath@fws.gov::38796fc9-ad54-4fa7-b072-75dd5837f7a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1D2C"/>
    <w:rsid w:val="0000300C"/>
    <w:rsid w:val="00007765"/>
    <w:rsid w:val="00026BAD"/>
    <w:rsid w:val="0003308D"/>
    <w:rsid w:val="000343C0"/>
    <w:rsid w:val="00035064"/>
    <w:rsid w:val="000379DB"/>
    <w:rsid w:val="00062AE8"/>
    <w:rsid w:val="0006484A"/>
    <w:rsid w:val="000721FD"/>
    <w:rsid w:val="00082DD5"/>
    <w:rsid w:val="00087737"/>
    <w:rsid w:val="00090980"/>
    <w:rsid w:val="00095E83"/>
    <w:rsid w:val="000A2518"/>
    <w:rsid w:val="000E1863"/>
    <w:rsid w:val="000E4975"/>
    <w:rsid w:val="000E512B"/>
    <w:rsid w:val="001055C8"/>
    <w:rsid w:val="001071B5"/>
    <w:rsid w:val="00115102"/>
    <w:rsid w:val="00141A92"/>
    <w:rsid w:val="00160EB3"/>
    <w:rsid w:val="00163A27"/>
    <w:rsid w:val="00163A31"/>
    <w:rsid w:val="00165CF0"/>
    <w:rsid w:val="0016721A"/>
    <w:rsid w:val="0017481A"/>
    <w:rsid w:val="00183836"/>
    <w:rsid w:val="00183B76"/>
    <w:rsid w:val="001870F5"/>
    <w:rsid w:val="001A3FC0"/>
    <w:rsid w:val="001B3C0C"/>
    <w:rsid w:val="001C4356"/>
    <w:rsid w:val="001C7E2F"/>
    <w:rsid w:val="001D736B"/>
    <w:rsid w:val="001E7920"/>
    <w:rsid w:val="0020644C"/>
    <w:rsid w:val="00210D6E"/>
    <w:rsid w:val="00244DFD"/>
    <w:rsid w:val="00252771"/>
    <w:rsid w:val="00254293"/>
    <w:rsid w:val="00255484"/>
    <w:rsid w:val="00261FB9"/>
    <w:rsid w:val="00262BE6"/>
    <w:rsid w:val="00263065"/>
    <w:rsid w:val="00272DBD"/>
    <w:rsid w:val="00283B9E"/>
    <w:rsid w:val="002A3FED"/>
    <w:rsid w:val="002B5BAE"/>
    <w:rsid w:val="002D0370"/>
    <w:rsid w:val="002D56C8"/>
    <w:rsid w:val="003074EF"/>
    <w:rsid w:val="003079BB"/>
    <w:rsid w:val="0031198F"/>
    <w:rsid w:val="00322136"/>
    <w:rsid w:val="00331AF0"/>
    <w:rsid w:val="00340EED"/>
    <w:rsid w:val="003511BC"/>
    <w:rsid w:val="00354232"/>
    <w:rsid w:val="003560E6"/>
    <w:rsid w:val="00357530"/>
    <w:rsid w:val="00366265"/>
    <w:rsid w:val="0036744A"/>
    <w:rsid w:val="00373941"/>
    <w:rsid w:val="00381A12"/>
    <w:rsid w:val="00395355"/>
    <w:rsid w:val="003A462E"/>
    <w:rsid w:val="003B54B5"/>
    <w:rsid w:val="003C0180"/>
    <w:rsid w:val="00401F3F"/>
    <w:rsid w:val="00404BCB"/>
    <w:rsid w:val="00420216"/>
    <w:rsid w:val="00431661"/>
    <w:rsid w:val="0043402B"/>
    <w:rsid w:val="00487C01"/>
    <w:rsid w:val="00490940"/>
    <w:rsid w:val="00490FD3"/>
    <w:rsid w:val="004A1773"/>
    <w:rsid w:val="004E2255"/>
    <w:rsid w:val="004F16B1"/>
    <w:rsid w:val="004F4553"/>
    <w:rsid w:val="004F792D"/>
    <w:rsid w:val="0050486E"/>
    <w:rsid w:val="005151BA"/>
    <w:rsid w:val="005168B1"/>
    <w:rsid w:val="0052235C"/>
    <w:rsid w:val="005250B9"/>
    <w:rsid w:val="0053472F"/>
    <w:rsid w:val="00540818"/>
    <w:rsid w:val="00547E9D"/>
    <w:rsid w:val="00572FA8"/>
    <w:rsid w:val="005A1D30"/>
    <w:rsid w:val="005D5E37"/>
    <w:rsid w:val="005E5F3F"/>
    <w:rsid w:val="005F1737"/>
    <w:rsid w:val="00600F09"/>
    <w:rsid w:val="0060107D"/>
    <w:rsid w:val="00605607"/>
    <w:rsid w:val="00636AEB"/>
    <w:rsid w:val="006417B4"/>
    <w:rsid w:val="00661B85"/>
    <w:rsid w:val="006649DC"/>
    <w:rsid w:val="00673C26"/>
    <w:rsid w:val="00676D00"/>
    <w:rsid w:val="006777F9"/>
    <w:rsid w:val="00677E9B"/>
    <w:rsid w:val="00680189"/>
    <w:rsid w:val="00683F19"/>
    <w:rsid w:val="006913F0"/>
    <w:rsid w:val="006A294A"/>
    <w:rsid w:val="006A2B3A"/>
    <w:rsid w:val="006A5F51"/>
    <w:rsid w:val="006C4CB0"/>
    <w:rsid w:val="006E3DC1"/>
    <w:rsid w:val="00703A1B"/>
    <w:rsid w:val="00706ABF"/>
    <w:rsid w:val="00714F28"/>
    <w:rsid w:val="007308C0"/>
    <w:rsid w:val="00742332"/>
    <w:rsid w:val="00771225"/>
    <w:rsid w:val="00771B7B"/>
    <w:rsid w:val="007769AC"/>
    <w:rsid w:val="00791165"/>
    <w:rsid w:val="00797EB8"/>
    <w:rsid w:val="007A0D3C"/>
    <w:rsid w:val="007A677F"/>
    <w:rsid w:val="007E0F53"/>
    <w:rsid w:val="007E14F3"/>
    <w:rsid w:val="007F27B9"/>
    <w:rsid w:val="007F3949"/>
    <w:rsid w:val="007F6575"/>
    <w:rsid w:val="00810CA4"/>
    <w:rsid w:val="00814B13"/>
    <w:rsid w:val="00837512"/>
    <w:rsid w:val="00842DC2"/>
    <w:rsid w:val="00847DD9"/>
    <w:rsid w:val="008924BA"/>
    <w:rsid w:val="008A6B26"/>
    <w:rsid w:val="008A7915"/>
    <w:rsid w:val="008B1D2C"/>
    <w:rsid w:val="008B3CF7"/>
    <w:rsid w:val="008C7779"/>
    <w:rsid w:val="008E6FE0"/>
    <w:rsid w:val="008E74D5"/>
    <w:rsid w:val="008F7363"/>
    <w:rsid w:val="00901F3B"/>
    <w:rsid w:val="0090646B"/>
    <w:rsid w:val="0091145D"/>
    <w:rsid w:val="00912FAB"/>
    <w:rsid w:val="009161D9"/>
    <w:rsid w:val="009306B6"/>
    <w:rsid w:val="009538C9"/>
    <w:rsid w:val="009637B0"/>
    <w:rsid w:val="00967468"/>
    <w:rsid w:val="00967D03"/>
    <w:rsid w:val="00995D11"/>
    <w:rsid w:val="009A751E"/>
    <w:rsid w:val="009B0FF8"/>
    <w:rsid w:val="009B3CD6"/>
    <w:rsid w:val="009C70B2"/>
    <w:rsid w:val="009D0937"/>
    <w:rsid w:val="009D31CC"/>
    <w:rsid w:val="00A1602B"/>
    <w:rsid w:val="00A31B15"/>
    <w:rsid w:val="00A334F9"/>
    <w:rsid w:val="00A34279"/>
    <w:rsid w:val="00A35BDD"/>
    <w:rsid w:val="00A377B5"/>
    <w:rsid w:val="00A70A85"/>
    <w:rsid w:val="00A870B7"/>
    <w:rsid w:val="00A96F6D"/>
    <w:rsid w:val="00AA53A7"/>
    <w:rsid w:val="00AD754F"/>
    <w:rsid w:val="00AF163F"/>
    <w:rsid w:val="00AF16D9"/>
    <w:rsid w:val="00AF29F3"/>
    <w:rsid w:val="00AF7A8F"/>
    <w:rsid w:val="00B0223D"/>
    <w:rsid w:val="00B025E4"/>
    <w:rsid w:val="00B04C57"/>
    <w:rsid w:val="00B04D69"/>
    <w:rsid w:val="00B36170"/>
    <w:rsid w:val="00B76F9E"/>
    <w:rsid w:val="00B85D9C"/>
    <w:rsid w:val="00B94D41"/>
    <w:rsid w:val="00B96F87"/>
    <w:rsid w:val="00BA0707"/>
    <w:rsid w:val="00BD0756"/>
    <w:rsid w:val="00BD7B0B"/>
    <w:rsid w:val="00BE7332"/>
    <w:rsid w:val="00BF15F3"/>
    <w:rsid w:val="00BF4543"/>
    <w:rsid w:val="00C05866"/>
    <w:rsid w:val="00C11EF4"/>
    <w:rsid w:val="00C2014F"/>
    <w:rsid w:val="00C202C3"/>
    <w:rsid w:val="00C4293F"/>
    <w:rsid w:val="00C4475B"/>
    <w:rsid w:val="00C47254"/>
    <w:rsid w:val="00C5072F"/>
    <w:rsid w:val="00C552EE"/>
    <w:rsid w:val="00C63A6A"/>
    <w:rsid w:val="00C74214"/>
    <w:rsid w:val="00C8607A"/>
    <w:rsid w:val="00CD7B42"/>
    <w:rsid w:val="00CF6A8C"/>
    <w:rsid w:val="00D147EB"/>
    <w:rsid w:val="00D15D57"/>
    <w:rsid w:val="00D17493"/>
    <w:rsid w:val="00D20FBE"/>
    <w:rsid w:val="00D31F8F"/>
    <w:rsid w:val="00D373D5"/>
    <w:rsid w:val="00D4545F"/>
    <w:rsid w:val="00D4659A"/>
    <w:rsid w:val="00D5222E"/>
    <w:rsid w:val="00D6271F"/>
    <w:rsid w:val="00D67A6E"/>
    <w:rsid w:val="00D7365C"/>
    <w:rsid w:val="00D8004E"/>
    <w:rsid w:val="00D94ECD"/>
    <w:rsid w:val="00D94FB0"/>
    <w:rsid w:val="00DB1AD7"/>
    <w:rsid w:val="00DB3562"/>
    <w:rsid w:val="00DC0F7B"/>
    <w:rsid w:val="00DC7268"/>
    <w:rsid w:val="00DE34EB"/>
    <w:rsid w:val="00DF2D08"/>
    <w:rsid w:val="00DF7C1D"/>
    <w:rsid w:val="00E0178A"/>
    <w:rsid w:val="00E03469"/>
    <w:rsid w:val="00E250C7"/>
    <w:rsid w:val="00E30BF5"/>
    <w:rsid w:val="00E456A6"/>
    <w:rsid w:val="00E606A1"/>
    <w:rsid w:val="00E60AF6"/>
    <w:rsid w:val="00E95C38"/>
    <w:rsid w:val="00EB052C"/>
    <w:rsid w:val="00ED3020"/>
    <w:rsid w:val="00ED3835"/>
    <w:rsid w:val="00EF0E1A"/>
    <w:rsid w:val="00EF2BCA"/>
    <w:rsid w:val="00EF5AE9"/>
    <w:rsid w:val="00F03014"/>
    <w:rsid w:val="00F10882"/>
    <w:rsid w:val="00F1238C"/>
    <w:rsid w:val="00F2073B"/>
    <w:rsid w:val="00F2480A"/>
    <w:rsid w:val="00F25D0A"/>
    <w:rsid w:val="00F4184B"/>
    <w:rsid w:val="00F42520"/>
    <w:rsid w:val="00F425AE"/>
    <w:rsid w:val="00F436A5"/>
    <w:rsid w:val="00F45AC4"/>
    <w:rsid w:val="00F5363B"/>
    <w:rsid w:val="00F6440C"/>
    <w:rsid w:val="00F70AA1"/>
    <w:rsid w:val="00F72BD5"/>
    <w:rsid w:val="00F74D1E"/>
    <w:rsid w:val="00F83BF7"/>
    <w:rsid w:val="00FA0702"/>
    <w:rsid w:val="00FA3022"/>
    <w:rsid w:val="00FA5BC9"/>
    <w:rsid w:val="00FC1DE8"/>
    <w:rsid w:val="00FC2CA8"/>
    <w:rsid w:val="00FC5F16"/>
    <w:rsid w:val="00FD2223"/>
    <w:rsid w:val="00FD35FF"/>
    <w:rsid w:val="00FD4100"/>
    <w:rsid w:val="00FF6866"/>
    <w:rsid w:val="00FF7E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D0B8F0"/>
  <w15:docId w15:val="{DB0F57AA-D127-4400-9059-2BEA30BE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uiPriority="3"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4" w:unhideWhenUsed="1" w:qFormat="1"/>
    <w:lsdException w:name="heading 6" w:semiHidden="1" w:uiPriority="4" w:unhideWhenUsed="1" w:qFormat="1"/>
    <w:lsdException w:name="heading 7" w:semiHidden="1" w:uiPriority="4" w:unhideWhenUsed="1" w:qFormat="1"/>
    <w:lsdException w:name="heading 8" w:semiHidden="1" w:uiPriority="4" w:unhideWhenUsed="1" w:qFormat="1"/>
    <w:lsdException w:name="heading 9" w:semiHidden="1" w:uiPriority="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18" w:unhideWhenUsed="1" w:qFormat="1"/>
    <w:lsdException w:name="footer" w:semiHidden="1" w:uiPriority="99" w:unhideWhenUsed="1"/>
    <w:lsdException w:name="index heading" w:semiHidden="1" w:unhideWhenUsed="1"/>
    <w:lsdException w:name="caption" w:semiHidden="1" w:uiPriority="18" w:unhideWhenUsed="1" w:qFormat="1"/>
    <w:lsdException w:name="table of figures" w:semiHidden="1" w:unhideWhenUsed="1"/>
    <w:lsdException w:name="envelope address" w:semiHidden="1" w:uiPriority="18" w:unhideWhenUsed="1" w:qFormat="1"/>
    <w:lsdException w:name="envelope return" w:semiHidden="1" w:uiPriority="18" w:unhideWhenUsed="1" w:qFormat="1"/>
    <w:lsdException w:name="footnote reference" w:semiHidden="1" w:unhideWhenUsed="1"/>
    <w:lsdException w:name="annotation reference" w:semiHidden="1" w:unhideWhenUsed="1"/>
    <w:lsdException w:name="line number" w:semiHidden="1" w:unhideWhenUsed="1"/>
    <w:lsdException w:name="page number" w:semiHidden="1" w:uiPriority="18" w:unhideWhenUsed="1"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Bullet" w:uiPriority="99"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qFormat="1"/>
    <w:lsdException w:name="List Bullet 3" w:semiHidden="1" w:uiPriority="99" w:unhideWhenUsed="1" w:qFormat="1"/>
    <w:lsdException w:name="List Bullet 4" w:semiHidden="1" w:uiPriority="99" w:unhideWhenUsed="1" w:qFormat="1"/>
    <w:lsdException w:name="List Bullet 5" w:semiHidden="1" w:uiPriority="99"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8" w:qFormat="1"/>
    <w:lsdException w:name="Closing" w:semiHidden="1" w:uiPriority="18" w:unhideWhenUsed="1" w:qFormat="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Message Header" w:semiHidden="1" w:unhideWhenUsed="1"/>
    <w:lsdException w:name="Subtitle" w:uiPriority="18"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18"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8" w:qFormat="1"/>
    <w:lsdException w:name="Emphasis" w:uiPriority="1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8"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3"/>
    <w:qFormat/>
    <w:rsid w:val="00E95C38"/>
    <w:pPr>
      <w:overflowPunct w:val="0"/>
      <w:autoSpaceDE w:val="0"/>
      <w:autoSpaceDN w:val="0"/>
      <w:adjustRightInd w:val="0"/>
      <w:textAlignment w:val="baseline"/>
    </w:pPr>
    <w:rPr>
      <w:rFonts w:cs="Tms Rmn"/>
      <w:sz w:val="24"/>
      <w:szCs w:val="24"/>
    </w:rPr>
  </w:style>
  <w:style w:type="paragraph" w:styleId="Heading1">
    <w:name w:val="heading 1"/>
    <w:basedOn w:val="Normal"/>
    <w:next w:val="Heading2"/>
    <w:link w:val="Heading1Char"/>
    <w:uiPriority w:val="4"/>
    <w:qFormat/>
    <w:rsid w:val="0091145D"/>
    <w:pPr>
      <w:keepNext/>
      <w:numPr>
        <w:numId w:val="9"/>
      </w:numPr>
      <w:spacing w:after="240"/>
      <w:outlineLvl w:val="0"/>
    </w:pPr>
    <w:rPr>
      <w:rFonts w:asciiTheme="minorHAnsi" w:hAnsiTheme="minorHAnsi" w:cs="Times New Roman"/>
      <w:b/>
      <w:smallCaps/>
      <w:kern w:val="28"/>
    </w:rPr>
  </w:style>
  <w:style w:type="paragraph" w:styleId="Heading2">
    <w:name w:val="heading 2"/>
    <w:basedOn w:val="Normal"/>
    <w:link w:val="Heading2Char"/>
    <w:autoRedefine/>
    <w:uiPriority w:val="4"/>
    <w:qFormat/>
    <w:rsid w:val="00AF29F3"/>
    <w:pPr>
      <w:keepNext/>
      <w:keepLines/>
      <w:numPr>
        <w:ilvl w:val="1"/>
        <w:numId w:val="9"/>
      </w:numPr>
      <w:spacing w:after="240"/>
      <w:outlineLvl w:val="1"/>
    </w:pPr>
    <w:rPr>
      <w:rFonts w:asciiTheme="minorHAnsi" w:hAnsiTheme="minorHAnsi" w:cs="Times New Roman"/>
      <w:b/>
      <w:bCs/>
    </w:rPr>
  </w:style>
  <w:style w:type="paragraph" w:styleId="Heading3">
    <w:name w:val="heading 3"/>
    <w:basedOn w:val="Normal"/>
    <w:link w:val="Heading3Char"/>
    <w:uiPriority w:val="4"/>
    <w:qFormat/>
    <w:rsid w:val="00E95C38"/>
    <w:pPr>
      <w:numPr>
        <w:ilvl w:val="2"/>
        <w:numId w:val="9"/>
      </w:numPr>
      <w:spacing w:after="240"/>
      <w:outlineLvl w:val="2"/>
    </w:pPr>
    <w:rPr>
      <w:rFonts w:cs="Times New Roman"/>
      <w:bCs/>
    </w:rPr>
  </w:style>
  <w:style w:type="paragraph" w:styleId="Heading4">
    <w:name w:val="heading 4"/>
    <w:basedOn w:val="Normal"/>
    <w:link w:val="Heading4Char"/>
    <w:uiPriority w:val="4"/>
    <w:qFormat/>
    <w:rsid w:val="00E95C38"/>
    <w:pPr>
      <w:numPr>
        <w:ilvl w:val="3"/>
        <w:numId w:val="9"/>
      </w:numPr>
      <w:spacing w:after="240"/>
      <w:outlineLvl w:val="3"/>
    </w:pPr>
    <w:rPr>
      <w:rFonts w:cs="Times New Roman"/>
      <w:bCs/>
    </w:rPr>
  </w:style>
  <w:style w:type="paragraph" w:styleId="Heading5">
    <w:name w:val="heading 5"/>
    <w:basedOn w:val="Normal"/>
    <w:link w:val="Heading5Char"/>
    <w:uiPriority w:val="4"/>
    <w:qFormat/>
    <w:rsid w:val="00E95C38"/>
    <w:pPr>
      <w:numPr>
        <w:ilvl w:val="4"/>
        <w:numId w:val="9"/>
      </w:numPr>
      <w:spacing w:after="240"/>
      <w:outlineLvl w:val="4"/>
    </w:pPr>
    <w:rPr>
      <w:rFonts w:cs="Times New Roman"/>
      <w:bCs/>
    </w:rPr>
  </w:style>
  <w:style w:type="paragraph" w:styleId="Heading6">
    <w:name w:val="heading 6"/>
    <w:basedOn w:val="Normal"/>
    <w:link w:val="Heading6Char"/>
    <w:uiPriority w:val="4"/>
    <w:qFormat/>
    <w:rsid w:val="00E95C38"/>
    <w:pPr>
      <w:numPr>
        <w:ilvl w:val="5"/>
        <w:numId w:val="9"/>
      </w:numPr>
      <w:spacing w:after="240"/>
      <w:outlineLvl w:val="5"/>
    </w:pPr>
    <w:rPr>
      <w:rFonts w:cs="Times New Roman"/>
      <w:bCs/>
    </w:rPr>
  </w:style>
  <w:style w:type="paragraph" w:styleId="Heading7">
    <w:name w:val="heading 7"/>
    <w:aliases w:val="Simple Arabic Numbers"/>
    <w:basedOn w:val="Normal"/>
    <w:link w:val="Heading7Char"/>
    <w:uiPriority w:val="4"/>
    <w:qFormat/>
    <w:rsid w:val="00E95C38"/>
    <w:pPr>
      <w:numPr>
        <w:ilvl w:val="6"/>
        <w:numId w:val="9"/>
      </w:numPr>
      <w:spacing w:after="240"/>
      <w:outlineLvl w:val="6"/>
    </w:pPr>
    <w:rPr>
      <w:rFonts w:cs="Times New Roman"/>
      <w:bCs/>
    </w:rPr>
  </w:style>
  <w:style w:type="paragraph" w:styleId="Heading8">
    <w:name w:val="heading 8"/>
    <w:aliases w:val="Simple alpha numbers"/>
    <w:basedOn w:val="Normal"/>
    <w:link w:val="Heading8Char"/>
    <w:uiPriority w:val="4"/>
    <w:qFormat/>
    <w:rsid w:val="00E95C38"/>
    <w:pPr>
      <w:numPr>
        <w:ilvl w:val="7"/>
        <w:numId w:val="9"/>
      </w:numPr>
      <w:spacing w:after="240"/>
      <w:outlineLvl w:val="7"/>
    </w:pPr>
    <w:rPr>
      <w:rFonts w:cs="Times New Roman"/>
      <w:bCs/>
    </w:rPr>
  </w:style>
  <w:style w:type="paragraph" w:styleId="Heading9">
    <w:name w:val="heading 9"/>
    <w:aliases w:val="Simple (sm) roman numbers"/>
    <w:basedOn w:val="Normal"/>
    <w:link w:val="Heading9Char"/>
    <w:uiPriority w:val="4"/>
    <w:qFormat/>
    <w:rsid w:val="00E95C38"/>
    <w:pPr>
      <w:numPr>
        <w:ilvl w:val="8"/>
        <w:numId w:val="9"/>
      </w:numPr>
      <w:outlineLvl w:val="8"/>
    </w:pPr>
    <w:rPr>
      <w:rFonts w:cs="Times New Roman"/>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B1D2C"/>
    <w:pPr>
      <w:autoSpaceDE w:val="0"/>
      <w:autoSpaceDN w:val="0"/>
      <w:adjustRightInd w:val="0"/>
    </w:pPr>
    <w:rPr>
      <w:rFonts w:ascii="Arial" w:hAnsi="Arial" w:cs="Arial"/>
      <w:color w:val="000000"/>
      <w:sz w:val="24"/>
      <w:szCs w:val="24"/>
    </w:rPr>
  </w:style>
  <w:style w:type="paragraph" w:styleId="BalloonText">
    <w:name w:val="Balloon Text"/>
    <w:basedOn w:val="Normal"/>
    <w:link w:val="BalloonTextChar"/>
    <w:semiHidden/>
    <w:rsid w:val="006A5F51"/>
    <w:rPr>
      <w:rFonts w:ascii="Tahoma" w:hAnsi="Tahoma" w:cs="Tahoma"/>
      <w:sz w:val="16"/>
      <w:szCs w:val="16"/>
    </w:rPr>
  </w:style>
  <w:style w:type="character" w:styleId="CommentReference">
    <w:name w:val="annotation reference"/>
    <w:semiHidden/>
    <w:rsid w:val="00F436A5"/>
    <w:rPr>
      <w:sz w:val="16"/>
      <w:szCs w:val="16"/>
    </w:rPr>
  </w:style>
  <w:style w:type="paragraph" w:styleId="CommentText">
    <w:name w:val="annotation text"/>
    <w:basedOn w:val="Normal"/>
    <w:link w:val="CommentTextChar"/>
    <w:semiHidden/>
    <w:rsid w:val="00F436A5"/>
  </w:style>
  <w:style w:type="paragraph" w:styleId="CommentSubject">
    <w:name w:val="annotation subject"/>
    <w:basedOn w:val="CommentText"/>
    <w:next w:val="CommentText"/>
    <w:link w:val="CommentSubjectChar"/>
    <w:semiHidden/>
    <w:rsid w:val="00F436A5"/>
    <w:rPr>
      <w:b/>
      <w:bCs/>
    </w:rPr>
  </w:style>
  <w:style w:type="paragraph" w:styleId="BodyText">
    <w:name w:val="Body Text"/>
    <w:basedOn w:val="Default"/>
    <w:link w:val="BodyTextChar"/>
    <w:qFormat/>
    <w:rsid w:val="009306B6"/>
    <w:pPr>
      <w:spacing w:after="240"/>
    </w:pPr>
    <w:rPr>
      <w:rFonts w:ascii="Calibri" w:hAnsi="Calibri" w:cs="Times New Roman"/>
      <w:bCs/>
    </w:rPr>
  </w:style>
  <w:style w:type="character" w:customStyle="1" w:styleId="Heading1Char">
    <w:name w:val="Heading 1 Char"/>
    <w:basedOn w:val="DefaultParagraphFont"/>
    <w:link w:val="Heading1"/>
    <w:uiPriority w:val="4"/>
    <w:rsid w:val="0091145D"/>
    <w:rPr>
      <w:rFonts w:asciiTheme="minorHAnsi" w:hAnsiTheme="minorHAnsi"/>
      <w:b/>
      <w:smallCaps/>
      <w:kern w:val="28"/>
      <w:sz w:val="24"/>
      <w:szCs w:val="24"/>
    </w:rPr>
  </w:style>
  <w:style w:type="character" w:customStyle="1" w:styleId="Heading2Char">
    <w:name w:val="Heading 2 Char"/>
    <w:basedOn w:val="DefaultParagraphFont"/>
    <w:link w:val="Heading2"/>
    <w:uiPriority w:val="4"/>
    <w:rsid w:val="00AF29F3"/>
    <w:rPr>
      <w:rFonts w:asciiTheme="minorHAnsi" w:hAnsiTheme="minorHAnsi"/>
      <w:b/>
      <w:bCs/>
      <w:sz w:val="24"/>
      <w:szCs w:val="24"/>
    </w:rPr>
  </w:style>
  <w:style w:type="character" w:customStyle="1" w:styleId="Heading3Char">
    <w:name w:val="Heading 3 Char"/>
    <w:basedOn w:val="DefaultParagraphFont"/>
    <w:link w:val="Heading3"/>
    <w:uiPriority w:val="4"/>
    <w:rsid w:val="00E95C38"/>
    <w:rPr>
      <w:bCs/>
      <w:sz w:val="24"/>
      <w:szCs w:val="24"/>
    </w:rPr>
  </w:style>
  <w:style w:type="character" w:customStyle="1" w:styleId="Heading4Char">
    <w:name w:val="Heading 4 Char"/>
    <w:basedOn w:val="DefaultParagraphFont"/>
    <w:link w:val="Heading4"/>
    <w:uiPriority w:val="4"/>
    <w:rsid w:val="00E95C38"/>
    <w:rPr>
      <w:bCs/>
      <w:sz w:val="24"/>
      <w:szCs w:val="24"/>
    </w:rPr>
  </w:style>
  <w:style w:type="character" w:customStyle="1" w:styleId="Heading5Char">
    <w:name w:val="Heading 5 Char"/>
    <w:basedOn w:val="DefaultParagraphFont"/>
    <w:link w:val="Heading5"/>
    <w:uiPriority w:val="4"/>
    <w:rsid w:val="00E95C38"/>
    <w:rPr>
      <w:bCs/>
      <w:sz w:val="24"/>
      <w:szCs w:val="24"/>
    </w:rPr>
  </w:style>
  <w:style w:type="character" w:customStyle="1" w:styleId="Heading6Char">
    <w:name w:val="Heading 6 Char"/>
    <w:basedOn w:val="DefaultParagraphFont"/>
    <w:link w:val="Heading6"/>
    <w:uiPriority w:val="4"/>
    <w:rsid w:val="00E95C38"/>
    <w:rPr>
      <w:bCs/>
      <w:sz w:val="24"/>
      <w:szCs w:val="24"/>
    </w:rPr>
  </w:style>
  <w:style w:type="character" w:customStyle="1" w:styleId="Heading7Char">
    <w:name w:val="Heading 7 Char"/>
    <w:aliases w:val="Simple Arabic Numbers Char"/>
    <w:basedOn w:val="DefaultParagraphFont"/>
    <w:link w:val="Heading7"/>
    <w:uiPriority w:val="4"/>
    <w:rsid w:val="00E95C38"/>
    <w:rPr>
      <w:bCs/>
      <w:sz w:val="24"/>
      <w:szCs w:val="24"/>
    </w:rPr>
  </w:style>
  <w:style w:type="character" w:customStyle="1" w:styleId="Heading8Char">
    <w:name w:val="Heading 8 Char"/>
    <w:aliases w:val="Simple alpha numbers Char"/>
    <w:basedOn w:val="DefaultParagraphFont"/>
    <w:link w:val="Heading8"/>
    <w:uiPriority w:val="4"/>
    <w:rsid w:val="00E95C38"/>
    <w:rPr>
      <w:bCs/>
      <w:sz w:val="24"/>
      <w:szCs w:val="24"/>
    </w:rPr>
  </w:style>
  <w:style w:type="character" w:customStyle="1" w:styleId="Heading9Char">
    <w:name w:val="Heading 9 Char"/>
    <w:aliases w:val="Simple (sm) roman numbers Char"/>
    <w:basedOn w:val="DefaultParagraphFont"/>
    <w:link w:val="Heading9"/>
    <w:uiPriority w:val="4"/>
    <w:rsid w:val="00E95C38"/>
    <w:rPr>
      <w:bCs/>
      <w:sz w:val="24"/>
      <w:szCs w:val="24"/>
    </w:rPr>
  </w:style>
  <w:style w:type="paragraph" w:styleId="Header">
    <w:name w:val="header"/>
    <w:basedOn w:val="Normal"/>
    <w:link w:val="HeaderChar"/>
    <w:uiPriority w:val="18"/>
    <w:qFormat/>
    <w:rsid w:val="00E95C38"/>
    <w:pPr>
      <w:tabs>
        <w:tab w:val="center" w:pos="4320"/>
        <w:tab w:val="right" w:pos="8640"/>
      </w:tabs>
    </w:pPr>
    <w:rPr>
      <w:rFonts w:cs="Times New Roman"/>
    </w:rPr>
  </w:style>
  <w:style w:type="character" w:customStyle="1" w:styleId="HeaderChar">
    <w:name w:val="Header Char"/>
    <w:basedOn w:val="DefaultParagraphFont"/>
    <w:link w:val="Header"/>
    <w:uiPriority w:val="18"/>
    <w:rsid w:val="00E95C38"/>
    <w:rPr>
      <w:sz w:val="24"/>
      <w:szCs w:val="24"/>
    </w:rPr>
  </w:style>
  <w:style w:type="paragraph" w:styleId="Footer">
    <w:name w:val="footer"/>
    <w:basedOn w:val="Normal"/>
    <w:link w:val="FooterChar"/>
    <w:uiPriority w:val="99"/>
    <w:rsid w:val="00E95C38"/>
    <w:pPr>
      <w:tabs>
        <w:tab w:val="center" w:pos="4320"/>
        <w:tab w:val="right" w:pos="8640"/>
      </w:tabs>
    </w:pPr>
    <w:rPr>
      <w:rFonts w:cs="Times New Roman"/>
    </w:rPr>
  </w:style>
  <w:style w:type="character" w:customStyle="1" w:styleId="FooterChar">
    <w:name w:val="Footer Char"/>
    <w:basedOn w:val="DefaultParagraphFont"/>
    <w:link w:val="Footer"/>
    <w:uiPriority w:val="99"/>
    <w:rsid w:val="00E95C38"/>
    <w:rPr>
      <w:sz w:val="24"/>
      <w:szCs w:val="24"/>
    </w:rPr>
  </w:style>
  <w:style w:type="paragraph" w:styleId="EnvelopeAddress">
    <w:name w:val="envelope address"/>
    <w:basedOn w:val="Normal"/>
    <w:uiPriority w:val="18"/>
    <w:qFormat/>
    <w:rsid w:val="00E95C38"/>
    <w:pPr>
      <w:framePr w:w="7920" w:h="1980" w:hRule="exact" w:hSpace="180" w:wrap="auto" w:hAnchor="page" w:xAlign="center" w:yAlign="bottom"/>
      <w:ind w:left="2880"/>
    </w:pPr>
    <w:rPr>
      <w:rFonts w:cs="Arial"/>
    </w:rPr>
  </w:style>
  <w:style w:type="paragraph" w:styleId="EnvelopeReturn">
    <w:name w:val="envelope return"/>
    <w:basedOn w:val="Normal"/>
    <w:uiPriority w:val="18"/>
    <w:qFormat/>
    <w:rsid w:val="00E95C38"/>
    <w:rPr>
      <w:rFonts w:cs="Arial"/>
      <w:sz w:val="20"/>
    </w:rPr>
  </w:style>
  <w:style w:type="paragraph" w:styleId="ListBullet">
    <w:name w:val="List Bullet"/>
    <w:basedOn w:val="Normal"/>
    <w:uiPriority w:val="99"/>
    <w:unhideWhenUsed/>
    <w:qFormat/>
    <w:rsid w:val="00E95C38"/>
    <w:pPr>
      <w:numPr>
        <w:numId w:val="10"/>
      </w:numPr>
      <w:spacing w:after="240"/>
    </w:pPr>
    <w:rPr>
      <w:rFonts w:cs="Times New Roman"/>
    </w:rPr>
  </w:style>
  <w:style w:type="paragraph" w:styleId="ListBullet2">
    <w:name w:val="List Bullet 2"/>
    <w:basedOn w:val="Normal"/>
    <w:uiPriority w:val="99"/>
    <w:unhideWhenUsed/>
    <w:qFormat/>
    <w:rsid w:val="00E95C38"/>
    <w:pPr>
      <w:numPr>
        <w:numId w:val="11"/>
      </w:numPr>
      <w:spacing w:after="240"/>
    </w:pPr>
    <w:rPr>
      <w:rFonts w:cs="Times New Roman"/>
    </w:rPr>
  </w:style>
  <w:style w:type="paragraph" w:styleId="ListBullet3">
    <w:name w:val="List Bullet 3"/>
    <w:basedOn w:val="Normal"/>
    <w:uiPriority w:val="99"/>
    <w:unhideWhenUsed/>
    <w:qFormat/>
    <w:rsid w:val="00E95C38"/>
    <w:pPr>
      <w:numPr>
        <w:numId w:val="12"/>
      </w:numPr>
      <w:spacing w:after="240"/>
    </w:pPr>
    <w:rPr>
      <w:rFonts w:cs="Times New Roman"/>
    </w:rPr>
  </w:style>
  <w:style w:type="paragraph" w:styleId="ListBullet4">
    <w:name w:val="List Bullet 4"/>
    <w:basedOn w:val="Normal"/>
    <w:uiPriority w:val="99"/>
    <w:unhideWhenUsed/>
    <w:qFormat/>
    <w:rsid w:val="00E95C38"/>
    <w:pPr>
      <w:numPr>
        <w:numId w:val="13"/>
      </w:numPr>
      <w:spacing w:after="240"/>
    </w:pPr>
    <w:rPr>
      <w:rFonts w:cs="Times New Roman"/>
    </w:rPr>
  </w:style>
  <w:style w:type="paragraph" w:styleId="ListBullet5">
    <w:name w:val="List Bullet 5"/>
    <w:basedOn w:val="Normal"/>
    <w:uiPriority w:val="99"/>
    <w:unhideWhenUsed/>
    <w:qFormat/>
    <w:rsid w:val="00E95C38"/>
    <w:pPr>
      <w:numPr>
        <w:numId w:val="14"/>
      </w:numPr>
      <w:spacing w:after="240"/>
    </w:pPr>
    <w:rPr>
      <w:rFonts w:cs="Times New Roman"/>
    </w:rPr>
  </w:style>
  <w:style w:type="paragraph" w:styleId="Closing">
    <w:name w:val="Closing"/>
    <w:basedOn w:val="Normal"/>
    <w:link w:val="ClosingChar"/>
    <w:uiPriority w:val="18"/>
    <w:qFormat/>
    <w:rsid w:val="00E95C38"/>
    <w:pPr>
      <w:tabs>
        <w:tab w:val="left" w:leader="underscore" w:pos="9360"/>
      </w:tabs>
      <w:ind w:left="4320"/>
    </w:pPr>
    <w:rPr>
      <w:rFonts w:cs="Times New Roman"/>
    </w:rPr>
  </w:style>
  <w:style w:type="character" w:customStyle="1" w:styleId="ClosingChar">
    <w:name w:val="Closing Char"/>
    <w:basedOn w:val="DefaultParagraphFont"/>
    <w:link w:val="Closing"/>
    <w:uiPriority w:val="18"/>
    <w:rsid w:val="00E95C38"/>
    <w:rPr>
      <w:sz w:val="24"/>
      <w:szCs w:val="24"/>
    </w:rPr>
  </w:style>
  <w:style w:type="character" w:customStyle="1" w:styleId="BodyTextChar">
    <w:name w:val="Body Text Char"/>
    <w:basedOn w:val="DefaultParagraphFont"/>
    <w:link w:val="BodyText"/>
    <w:rsid w:val="00E456A6"/>
    <w:rPr>
      <w:rFonts w:ascii="Calibri" w:hAnsi="Calibri"/>
      <w:bCs/>
      <w:color w:val="000000"/>
      <w:sz w:val="24"/>
      <w:szCs w:val="24"/>
    </w:rPr>
  </w:style>
  <w:style w:type="paragraph" w:styleId="NoteHeading">
    <w:name w:val="Note Heading"/>
    <w:basedOn w:val="Normal"/>
    <w:next w:val="Normal"/>
    <w:link w:val="NoteHeadingChar"/>
    <w:uiPriority w:val="18"/>
    <w:rsid w:val="00E95C38"/>
    <w:rPr>
      <w:rFonts w:cs="Times New Roman"/>
    </w:rPr>
  </w:style>
  <w:style w:type="character" w:customStyle="1" w:styleId="NoteHeadingChar">
    <w:name w:val="Note Heading Char"/>
    <w:basedOn w:val="DefaultParagraphFont"/>
    <w:link w:val="NoteHeading"/>
    <w:uiPriority w:val="18"/>
    <w:rsid w:val="00E95C38"/>
    <w:rPr>
      <w:sz w:val="24"/>
      <w:szCs w:val="24"/>
    </w:rPr>
  </w:style>
  <w:style w:type="paragraph" w:styleId="ListParagraph">
    <w:name w:val="List Paragraph"/>
    <w:basedOn w:val="Normal"/>
    <w:uiPriority w:val="34"/>
    <w:qFormat/>
    <w:rsid w:val="00E95C38"/>
    <w:pPr>
      <w:ind w:left="720"/>
      <w:contextualSpacing/>
    </w:pPr>
    <w:rPr>
      <w:rFonts w:cs="Times New Roman"/>
    </w:rPr>
  </w:style>
  <w:style w:type="paragraph" w:customStyle="1" w:styleId="CenteredCaption">
    <w:name w:val="Centered Caption"/>
    <w:basedOn w:val="Normal"/>
    <w:next w:val="BodyText"/>
    <w:uiPriority w:val="2"/>
    <w:qFormat/>
    <w:rsid w:val="00E95C38"/>
    <w:pPr>
      <w:keepNext/>
      <w:spacing w:after="240"/>
      <w:jc w:val="center"/>
    </w:pPr>
    <w:rPr>
      <w:rFonts w:ascii="Times New Roman Bold" w:hAnsi="Times New Roman Bold" w:cs="Times New Roman"/>
      <w:b/>
      <w:smallCaps/>
      <w:sz w:val="28"/>
    </w:rPr>
  </w:style>
  <w:style w:type="character" w:customStyle="1" w:styleId="Citation">
    <w:name w:val="Citation"/>
    <w:basedOn w:val="DefaultParagraphFont"/>
    <w:uiPriority w:val="18"/>
    <w:qFormat/>
    <w:rsid w:val="00E95C38"/>
    <w:rPr>
      <w:i/>
    </w:rPr>
  </w:style>
  <w:style w:type="paragraph" w:customStyle="1" w:styleId="Comment">
    <w:name w:val="Comment"/>
    <w:basedOn w:val="Normal"/>
    <w:next w:val="Normal"/>
    <w:uiPriority w:val="18"/>
    <w:qFormat/>
    <w:rsid w:val="00E95C38"/>
    <w:rPr>
      <w:rFonts w:cs="Times New Roman"/>
      <w:vanish/>
      <w:color w:val="0000FF"/>
    </w:rPr>
  </w:style>
  <w:style w:type="paragraph" w:customStyle="1" w:styleId="ListAlpha">
    <w:name w:val="List Alpha"/>
    <w:basedOn w:val="Normal"/>
    <w:uiPriority w:val="18"/>
    <w:qFormat/>
    <w:rsid w:val="00E95C38"/>
    <w:pPr>
      <w:numPr>
        <w:numId w:val="15"/>
      </w:numPr>
      <w:spacing w:after="240"/>
    </w:pPr>
    <w:rPr>
      <w:rFonts w:cs="Times New Roman"/>
    </w:rPr>
  </w:style>
  <w:style w:type="paragraph" w:customStyle="1" w:styleId="ListDefin">
    <w:name w:val="List Defin"/>
    <w:basedOn w:val="Heading2"/>
    <w:uiPriority w:val="18"/>
    <w:qFormat/>
    <w:rsid w:val="00E95C38"/>
    <w:pPr>
      <w:numPr>
        <w:ilvl w:val="0"/>
        <w:numId w:val="0"/>
      </w:numPr>
      <w:outlineLvl w:val="9"/>
    </w:pPr>
  </w:style>
  <w:style w:type="paragraph" w:customStyle="1" w:styleId="ListNum">
    <w:name w:val="ListNum"/>
    <w:basedOn w:val="ListParagraph"/>
    <w:uiPriority w:val="18"/>
    <w:qFormat/>
    <w:rsid w:val="00E95C38"/>
    <w:pPr>
      <w:numPr>
        <w:numId w:val="16"/>
      </w:numPr>
    </w:pPr>
  </w:style>
  <w:style w:type="paragraph" w:customStyle="1" w:styleId="Quote1">
    <w:name w:val="Quote1"/>
    <w:basedOn w:val="Normal"/>
    <w:uiPriority w:val="1"/>
    <w:qFormat/>
    <w:rsid w:val="00E95C38"/>
    <w:pPr>
      <w:spacing w:after="240"/>
      <w:ind w:left="1440" w:right="1440"/>
    </w:pPr>
    <w:rPr>
      <w:rFonts w:cs="Times New Roman"/>
    </w:rPr>
  </w:style>
  <w:style w:type="character" w:customStyle="1" w:styleId="TitleText1">
    <w:name w:val="TitleText1"/>
    <w:basedOn w:val="DefaultParagraphFont"/>
    <w:uiPriority w:val="18"/>
    <w:qFormat/>
    <w:rsid w:val="00E95C38"/>
  </w:style>
  <w:style w:type="character" w:customStyle="1" w:styleId="TitleText2">
    <w:name w:val="TitleText2"/>
    <w:basedOn w:val="DefaultParagraphFont"/>
    <w:uiPriority w:val="18"/>
    <w:qFormat/>
    <w:rsid w:val="00E95C38"/>
  </w:style>
  <w:style w:type="character" w:customStyle="1" w:styleId="TitleText3">
    <w:name w:val="TitleText3"/>
    <w:basedOn w:val="DefaultParagraphFont"/>
    <w:uiPriority w:val="18"/>
    <w:qFormat/>
    <w:rsid w:val="00E95C38"/>
  </w:style>
  <w:style w:type="character" w:customStyle="1" w:styleId="TitleText4">
    <w:name w:val="TitleText4"/>
    <w:basedOn w:val="DefaultParagraphFont"/>
    <w:uiPriority w:val="18"/>
    <w:qFormat/>
    <w:rsid w:val="00E95C38"/>
  </w:style>
  <w:style w:type="character" w:customStyle="1" w:styleId="TitleText5">
    <w:name w:val="TitleText5"/>
    <w:basedOn w:val="DefaultParagraphFont"/>
    <w:uiPriority w:val="18"/>
    <w:qFormat/>
    <w:rsid w:val="00E95C38"/>
  </w:style>
  <w:style w:type="character" w:customStyle="1" w:styleId="TitleText6">
    <w:name w:val="TitleText6"/>
    <w:basedOn w:val="DefaultParagraphFont"/>
    <w:uiPriority w:val="18"/>
    <w:qFormat/>
    <w:rsid w:val="00E95C38"/>
  </w:style>
  <w:style w:type="character" w:customStyle="1" w:styleId="TitleText7">
    <w:name w:val="TitleText7"/>
    <w:basedOn w:val="DefaultParagraphFont"/>
    <w:uiPriority w:val="18"/>
    <w:qFormat/>
    <w:rsid w:val="00E95C38"/>
  </w:style>
  <w:style w:type="character" w:customStyle="1" w:styleId="TitleText8">
    <w:name w:val="TitleText8"/>
    <w:basedOn w:val="DefaultParagraphFont"/>
    <w:uiPriority w:val="18"/>
    <w:qFormat/>
    <w:rsid w:val="00E95C38"/>
  </w:style>
  <w:style w:type="character" w:customStyle="1" w:styleId="TitleText9">
    <w:name w:val="TitleText9"/>
    <w:basedOn w:val="DefaultParagraphFont"/>
    <w:uiPriority w:val="18"/>
    <w:qFormat/>
    <w:rsid w:val="00E95C38"/>
  </w:style>
  <w:style w:type="paragraph" w:customStyle="1" w:styleId="BodyLeft">
    <w:name w:val="Body Left"/>
    <w:basedOn w:val="Normal"/>
    <w:uiPriority w:val="18"/>
    <w:qFormat/>
    <w:rsid w:val="00E95C38"/>
    <w:pPr>
      <w:spacing w:after="240"/>
    </w:pPr>
    <w:rPr>
      <w:rFonts w:cs="Times New Roman"/>
    </w:rPr>
  </w:style>
  <w:style w:type="character" w:styleId="PageNumber">
    <w:name w:val="page number"/>
    <w:basedOn w:val="DefaultParagraphFont"/>
    <w:uiPriority w:val="18"/>
    <w:qFormat/>
    <w:rsid w:val="00E95C38"/>
  </w:style>
  <w:style w:type="paragraph" w:styleId="NormalWeb">
    <w:name w:val="Normal (Web)"/>
    <w:basedOn w:val="Normal"/>
    <w:uiPriority w:val="99"/>
    <w:unhideWhenUsed/>
    <w:rsid w:val="00AA53A7"/>
    <w:pPr>
      <w:overflowPunct/>
      <w:autoSpaceDE/>
      <w:autoSpaceDN/>
      <w:adjustRightInd/>
      <w:spacing w:after="360"/>
      <w:textAlignment w:val="auto"/>
    </w:pPr>
    <w:rPr>
      <w:rFonts w:cs="Times New Roman"/>
    </w:rPr>
  </w:style>
  <w:style w:type="character" w:styleId="Hyperlink">
    <w:name w:val="Hyperlink"/>
    <w:basedOn w:val="DefaultParagraphFont"/>
    <w:rsid w:val="00C11EF4"/>
    <w:rPr>
      <w:color w:val="0000FF"/>
      <w:u w:val="single"/>
    </w:rPr>
  </w:style>
  <w:style w:type="character" w:customStyle="1" w:styleId="BalloonTextChar">
    <w:name w:val="Balloon Text Char"/>
    <w:link w:val="BalloonText"/>
    <w:semiHidden/>
    <w:rsid w:val="00165CF0"/>
    <w:rPr>
      <w:rFonts w:ascii="Tahoma" w:hAnsi="Tahoma" w:cs="Tahoma"/>
      <w:sz w:val="16"/>
      <w:szCs w:val="16"/>
    </w:rPr>
  </w:style>
  <w:style w:type="character" w:customStyle="1" w:styleId="CommentTextChar">
    <w:name w:val="Comment Text Char"/>
    <w:link w:val="CommentText"/>
    <w:semiHidden/>
    <w:rsid w:val="00165CF0"/>
    <w:rPr>
      <w:rFonts w:cs="Tms Rmn"/>
      <w:sz w:val="24"/>
      <w:szCs w:val="24"/>
    </w:rPr>
  </w:style>
  <w:style w:type="character" w:customStyle="1" w:styleId="CommentSubjectChar">
    <w:name w:val="Comment Subject Char"/>
    <w:link w:val="CommentSubject"/>
    <w:semiHidden/>
    <w:rsid w:val="00165CF0"/>
    <w:rPr>
      <w:rFonts w:cs="Tms Rmn"/>
      <w:b/>
      <w:bCs/>
      <w:sz w:val="24"/>
      <w:szCs w:val="24"/>
    </w:rPr>
  </w:style>
  <w:style w:type="table" w:styleId="TableGrid">
    <w:name w:val="Table Grid"/>
    <w:basedOn w:val="TableNormal"/>
    <w:uiPriority w:val="59"/>
    <w:rsid w:val="00AF7A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rsid w:val="00B76F9E"/>
    <w:pPr>
      <w:overflowPunct/>
      <w:autoSpaceDE/>
      <w:autoSpaceDN/>
      <w:adjustRightInd/>
      <w:textAlignment w:val="auto"/>
    </w:pPr>
    <w:rPr>
      <w:rFonts w:ascii="Courier New" w:hAnsi="Courier New" w:cs="Courier New"/>
      <w:sz w:val="20"/>
      <w:szCs w:val="20"/>
    </w:rPr>
  </w:style>
  <w:style w:type="character" w:customStyle="1" w:styleId="PlainTextChar">
    <w:name w:val="Plain Text Char"/>
    <w:basedOn w:val="DefaultParagraphFont"/>
    <w:link w:val="PlainText"/>
    <w:rsid w:val="00B76F9E"/>
    <w:rPr>
      <w:rFonts w:ascii="Courier New" w:hAnsi="Courier New" w:cs="Courier New"/>
    </w:rPr>
  </w:style>
  <w:style w:type="character" w:styleId="UnresolvedMention">
    <w:name w:val="Unresolved Mention"/>
    <w:basedOn w:val="DefaultParagraphFont"/>
    <w:uiPriority w:val="99"/>
    <w:semiHidden/>
    <w:unhideWhenUsed/>
    <w:rsid w:val="007F3949"/>
    <w:rPr>
      <w:color w:val="605E5C"/>
      <w:shd w:val="clear" w:color="auto" w:fill="E1DFDD"/>
    </w:rPr>
  </w:style>
  <w:style w:type="paragraph" w:customStyle="1" w:styleId="DocID">
    <w:name w:val="DocID"/>
    <w:basedOn w:val="Footer"/>
    <w:next w:val="Footer"/>
    <w:link w:val="DocIDChar"/>
    <w:rsid w:val="000721FD"/>
    <w:pPr>
      <w:tabs>
        <w:tab w:val="clear" w:pos="4320"/>
        <w:tab w:val="clear" w:pos="8640"/>
      </w:tabs>
      <w:spacing w:before="240"/>
    </w:pPr>
    <w:rPr>
      <w:sz w:val="16"/>
      <w:szCs w:val="20"/>
    </w:rPr>
  </w:style>
  <w:style w:type="character" w:customStyle="1" w:styleId="DocIDChar">
    <w:name w:val="DocID Char"/>
    <w:basedOn w:val="BodyTextChar"/>
    <w:link w:val="DocID"/>
    <w:rsid w:val="000721FD"/>
    <w:rPr>
      <w:rFonts w:ascii="Calibri" w:hAnsi="Calibri"/>
      <w:bCs w:val="0"/>
      <w:color w:val="000000"/>
      <w:sz w:val="16"/>
      <w:szCs w:val="24"/>
      <w:lang w:val="en-US" w:eastAsia="en-US"/>
    </w:rPr>
  </w:style>
  <w:style w:type="character" w:styleId="FollowedHyperlink">
    <w:name w:val="FollowedHyperlink"/>
    <w:basedOn w:val="DefaultParagraphFont"/>
    <w:semiHidden/>
    <w:unhideWhenUsed/>
    <w:rsid w:val="00661B85"/>
    <w:rPr>
      <w:color w:val="800080" w:themeColor="followedHyperlink"/>
      <w:u w:val="single"/>
    </w:rPr>
  </w:style>
  <w:style w:type="paragraph" w:styleId="Revision">
    <w:name w:val="Revision"/>
    <w:hidden/>
    <w:uiPriority w:val="99"/>
    <w:semiHidden/>
    <w:rsid w:val="0043402B"/>
    <w:rPr>
      <w:rFonts w:cs="Tms Rmn"/>
      <w:sz w:val="24"/>
      <w:szCs w:val="24"/>
    </w:rPr>
  </w:style>
  <w:style w:type="character" w:styleId="PlaceholderText">
    <w:name w:val="Placeholder Text"/>
    <w:basedOn w:val="DefaultParagraphFont"/>
    <w:uiPriority w:val="99"/>
    <w:semiHidden/>
    <w:rsid w:val="00D31F8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96701">
      <w:bodyDiv w:val="1"/>
      <w:marLeft w:val="0"/>
      <w:marRight w:val="0"/>
      <w:marTop w:val="0"/>
      <w:marBottom w:val="0"/>
      <w:divBdr>
        <w:top w:val="none" w:sz="0" w:space="0" w:color="auto"/>
        <w:left w:val="none" w:sz="0" w:space="0" w:color="auto"/>
        <w:bottom w:val="none" w:sz="0" w:space="0" w:color="auto"/>
        <w:right w:val="none" w:sz="0" w:space="0" w:color="auto"/>
      </w:divBdr>
    </w:div>
    <w:div w:id="937326221">
      <w:bodyDiv w:val="1"/>
      <w:marLeft w:val="0"/>
      <w:marRight w:val="0"/>
      <w:marTop w:val="0"/>
      <w:marBottom w:val="0"/>
      <w:divBdr>
        <w:top w:val="none" w:sz="0" w:space="0" w:color="auto"/>
        <w:left w:val="none" w:sz="0" w:space="0" w:color="auto"/>
        <w:bottom w:val="none" w:sz="0" w:space="0" w:color="auto"/>
        <w:right w:val="none" w:sz="0" w:space="0" w:color="auto"/>
      </w:divBdr>
    </w:div>
    <w:div w:id="1663511799">
      <w:bodyDiv w:val="1"/>
      <w:marLeft w:val="0"/>
      <w:marRight w:val="0"/>
      <w:marTop w:val="0"/>
      <w:marBottom w:val="0"/>
      <w:divBdr>
        <w:top w:val="none" w:sz="0" w:space="0" w:color="auto"/>
        <w:left w:val="none" w:sz="0" w:space="0" w:color="auto"/>
        <w:bottom w:val="none" w:sz="0" w:space="0" w:color="auto"/>
        <w:right w:val="none" w:sz="0" w:space="0" w:color="auto"/>
      </w:divBdr>
      <w:divsChild>
        <w:div w:id="606888356">
          <w:marLeft w:val="0"/>
          <w:marRight w:val="0"/>
          <w:marTop w:val="0"/>
          <w:marBottom w:val="0"/>
          <w:divBdr>
            <w:top w:val="none" w:sz="0" w:space="0" w:color="auto"/>
            <w:left w:val="none" w:sz="0" w:space="0" w:color="auto"/>
            <w:bottom w:val="none" w:sz="0" w:space="0" w:color="auto"/>
            <w:right w:val="none" w:sz="0" w:space="0" w:color="auto"/>
          </w:divBdr>
          <w:divsChild>
            <w:div w:id="1191187808">
              <w:marLeft w:val="0"/>
              <w:marRight w:val="0"/>
              <w:marTop w:val="0"/>
              <w:marBottom w:val="240"/>
              <w:divBdr>
                <w:top w:val="none" w:sz="0" w:space="0" w:color="auto"/>
                <w:left w:val="none" w:sz="0" w:space="0" w:color="auto"/>
                <w:bottom w:val="none" w:sz="0" w:space="0" w:color="auto"/>
                <w:right w:val="none" w:sz="0" w:space="0" w:color="auto"/>
              </w:divBdr>
              <w:divsChild>
                <w:div w:id="1370959166">
                  <w:marLeft w:val="0"/>
                  <w:marRight w:val="0"/>
                  <w:marTop w:val="0"/>
                  <w:marBottom w:val="0"/>
                  <w:divBdr>
                    <w:top w:val="none" w:sz="0" w:space="0" w:color="auto"/>
                    <w:left w:val="none" w:sz="0" w:space="0" w:color="auto"/>
                    <w:bottom w:val="none" w:sz="0" w:space="0" w:color="auto"/>
                    <w:right w:val="none" w:sz="0" w:space="0" w:color="auto"/>
                  </w:divBdr>
                  <w:divsChild>
                    <w:div w:id="573399636">
                      <w:marLeft w:val="0"/>
                      <w:marRight w:val="3"/>
                      <w:marTop w:val="0"/>
                      <w:marBottom w:val="0"/>
                      <w:divBdr>
                        <w:top w:val="none" w:sz="0" w:space="0" w:color="auto"/>
                        <w:left w:val="none" w:sz="0" w:space="0" w:color="auto"/>
                        <w:bottom w:val="none" w:sz="0" w:space="0" w:color="auto"/>
                        <w:right w:val="none" w:sz="0" w:space="0" w:color="auto"/>
                      </w:divBdr>
                      <w:divsChild>
                        <w:div w:id="1551724429">
                          <w:marLeft w:val="0"/>
                          <w:marRight w:val="0"/>
                          <w:marTop w:val="0"/>
                          <w:marBottom w:val="0"/>
                          <w:divBdr>
                            <w:top w:val="single" w:sz="4" w:space="5" w:color="FFFFFF"/>
                            <w:left w:val="none" w:sz="0" w:space="0" w:color="auto"/>
                            <w:bottom w:val="single" w:sz="4" w:space="5" w:color="DDDDDD"/>
                            <w:right w:val="single" w:sz="4" w:space="5" w:color="DDDDDD"/>
                          </w:divBdr>
                          <w:divsChild>
                            <w:div w:id="96870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1659358">
      <w:bodyDiv w:val="1"/>
      <w:marLeft w:val="0"/>
      <w:marRight w:val="0"/>
      <w:marTop w:val="0"/>
      <w:marBottom w:val="0"/>
      <w:divBdr>
        <w:top w:val="none" w:sz="0" w:space="0" w:color="auto"/>
        <w:left w:val="none" w:sz="0" w:space="0" w:color="auto"/>
        <w:bottom w:val="none" w:sz="0" w:space="0" w:color="auto"/>
        <w:right w:val="none" w:sz="0" w:space="0" w:color="auto"/>
      </w:divBdr>
      <w:divsChild>
        <w:div w:id="1164858087">
          <w:marLeft w:val="0"/>
          <w:marRight w:val="0"/>
          <w:marTop w:val="0"/>
          <w:marBottom w:val="0"/>
          <w:divBdr>
            <w:top w:val="none" w:sz="0" w:space="0" w:color="auto"/>
            <w:left w:val="none" w:sz="0" w:space="0" w:color="auto"/>
            <w:bottom w:val="none" w:sz="0" w:space="0" w:color="auto"/>
            <w:right w:val="none" w:sz="0" w:space="0" w:color="auto"/>
          </w:divBdr>
          <w:divsChild>
            <w:div w:id="1759524269">
              <w:marLeft w:val="0"/>
              <w:marRight w:val="0"/>
              <w:marTop w:val="0"/>
              <w:marBottom w:val="240"/>
              <w:divBdr>
                <w:top w:val="none" w:sz="0" w:space="0" w:color="auto"/>
                <w:left w:val="none" w:sz="0" w:space="0" w:color="auto"/>
                <w:bottom w:val="none" w:sz="0" w:space="0" w:color="auto"/>
                <w:right w:val="none" w:sz="0" w:space="0" w:color="auto"/>
              </w:divBdr>
              <w:divsChild>
                <w:div w:id="1339845035">
                  <w:marLeft w:val="0"/>
                  <w:marRight w:val="0"/>
                  <w:marTop w:val="0"/>
                  <w:marBottom w:val="0"/>
                  <w:divBdr>
                    <w:top w:val="none" w:sz="0" w:space="0" w:color="auto"/>
                    <w:left w:val="none" w:sz="0" w:space="0" w:color="auto"/>
                    <w:bottom w:val="none" w:sz="0" w:space="0" w:color="auto"/>
                    <w:right w:val="none" w:sz="0" w:space="0" w:color="auto"/>
                  </w:divBdr>
                  <w:divsChild>
                    <w:div w:id="1164853238">
                      <w:marLeft w:val="0"/>
                      <w:marRight w:val="3"/>
                      <w:marTop w:val="0"/>
                      <w:marBottom w:val="0"/>
                      <w:divBdr>
                        <w:top w:val="none" w:sz="0" w:space="0" w:color="auto"/>
                        <w:left w:val="none" w:sz="0" w:space="0" w:color="auto"/>
                        <w:bottom w:val="none" w:sz="0" w:space="0" w:color="auto"/>
                        <w:right w:val="none" w:sz="0" w:space="0" w:color="auto"/>
                      </w:divBdr>
                      <w:divsChild>
                        <w:div w:id="844250922">
                          <w:marLeft w:val="0"/>
                          <w:marRight w:val="0"/>
                          <w:marTop w:val="0"/>
                          <w:marBottom w:val="0"/>
                          <w:divBdr>
                            <w:top w:val="single" w:sz="4" w:space="5" w:color="FFFFFF"/>
                            <w:left w:val="none" w:sz="0" w:space="0" w:color="auto"/>
                            <w:bottom w:val="single" w:sz="4" w:space="5" w:color="DDDDDD"/>
                            <w:right w:val="single" w:sz="4" w:space="5" w:color="DDDDDD"/>
                          </w:divBdr>
                          <w:divsChild>
                            <w:div w:id="208891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yperlink" Target="http://www.nppd.com/rproject/" TargetMode="Externa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ws.gov/nebraskaes/R-Project.php" TargetMode="External"/><Relationship Id="rId5" Type="http://schemas.openxmlformats.org/officeDocument/2006/relationships/footnotes" Target="footnotes.xml"/><Relationship Id="rId15" Type="http://schemas.openxmlformats.org/officeDocument/2006/relationships/fontTable" Target="fontTable.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3727</Words>
  <Characters>21247</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STATEMENT OF RESPONSIBILITIES</vt:lpstr>
    </vt:vector>
  </TitlesOfParts>
  <Company>US Fish and Wildlife Service</Company>
  <LinksUpToDate>false</LinksUpToDate>
  <CharactersWithSpaces>24925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RESPONSIBILITIES</dc:title>
  <dc:subject/>
  <dc:creator>tmagnuson</dc:creator>
  <cp:keywords/>
  <cp:lastModifiedBy>Porath, Mark T</cp:lastModifiedBy>
  <cp:revision>4</cp:revision>
  <cp:lastPrinted>2006-12-21T20:03:00Z</cp:lastPrinted>
  <dcterms:created xsi:type="dcterms:W3CDTF">2022-01-06T21:38:00Z</dcterms:created>
  <dcterms:modified xsi:type="dcterms:W3CDTF">2022-01-06T22:14:00Z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_DocIDActiveBits">
    <vt:lpwstr>129024</vt:lpwstr>
  </property>
  <property fmtid="{D5CDD505-2E9C-101B-9397-08002B2CF9AE}" pid="3" name="CUS_DocIDLocation">
    <vt:lpwstr>END_OF_DOCUMENT</vt:lpwstr>
  </property>
  <property fmtid="{D5CDD505-2E9C-101B-9397-08002B2CF9AE}" pid="4" name="CUS_DocIDReference">
    <vt:lpwstr>endOfDocument</vt:lpwstr>
  </property>
  <property fmtid="{D5CDD505-2E9C-101B-9397-08002B2CF9AE}" pid="5" name="CUS_DocIDString">
    <vt:lpwstr>17955905_v1</vt:lpwstr>
  </property>
  <property fmtid="{D5CDD505-2E9C-101B-9397-08002B2CF9AE}" pid="6" name="CUS_DocIDChunk0">
    <vt:lpwstr>17955905_v1</vt:lpwstr>
  </property>
</Properties>
</file>